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r>
        <w:rPr>
          <w:sz w:val="24"/>
          <w:szCs w:val="24"/>
        </w:rPr>
        <w:t>0</w:t>
      </w:r>
      <w:ins w:id="2" w:author="Eric Wittmann" w:date="2012-12-04T09:24:00Z">
        <w:r w:rsidR="00EB37D8">
          <w:rPr>
            <w:sz w:val="24"/>
            <w:szCs w:val="24"/>
          </w:rPr>
          <w:t>4</w:t>
        </w:r>
      </w:ins>
      <w:del w:id="3" w:author="Eric Wittmann" w:date="2012-12-04T09:24:00Z">
        <w:r w:rsidR="000F38C5" w:rsidDel="00EB37D8">
          <w:rPr>
            <w:sz w:val="24"/>
            <w:szCs w:val="24"/>
          </w:rPr>
          <w:delText>3</w:delText>
        </w:r>
      </w:del>
    </w:p>
    <w:p w:rsidR="00C82BE4" w:rsidRDefault="00D061F0" w:rsidP="00C82BE4">
      <w:pPr>
        <w:pStyle w:val="Subtitle"/>
        <w:rPr>
          <w:sz w:val="24"/>
          <w:szCs w:val="24"/>
        </w:rPr>
      </w:pPr>
      <w:bookmarkStart w:id="4"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lastRenderedPageBreak/>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Pr>
      </w:pPr>
      <w:r>
        <w:br w:type="page"/>
      </w:r>
      <w:r>
        <w:lastRenderedPageBreak/>
        <w:t>Introduction</w:t>
      </w:r>
      <w:bookmarkEnd w:id="4"/>
    </w:p>
    <w:p w:rsidR="00C82BE4" w:rsidRDefault="00C82BE4" w:rsidP="00C82BE4">
      <w:r>
        <w:t xml:space="preserve">The “SOA - Repository Artifact Model and Protocol” (S-RAMP) specification defines a common data model for SOA repositories to facilitate the use of common tooling and sharing of data.  It provides a rich representation data model that supports query.  It includes binding(s) </w:t>
      </w:r>
      <w:r w:rsidR="000824E9">
        <w:t xml:space="preserve">that </w:t>
      </w:r>
      <w:r>
        <w:t>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beringChange w:id="5" w:author="kurt stam" w:date="2012-11-30T09:19:00Z" w:original=""/>
        </w:numPr>
      </w:pPr>
      <w:r>
        <w:t>S-RAMP Atom Binding</w:t>
      </w:r>
    </w:p>
    <w:p w:rsidR="00C82BE4" w:rsidRDefault="00C82BE4" w:rsidP="00C82BE4">
      <w:r>
        <w:t xml:space="preserve">When there is a discrepancy between a binding specific document and this Foundation document, the binding specific document always takes precedence.  If there is a discrepancy between schema representations provided in this document and the S-RAMP schemas of record </w:t>
      </w:r>
      <w:r w:rsidR="00C95E04">
        <w:t xml:space="preserve">at </w:t>
      </w:r>
      <w:r w:rsidR="00C95E04" w:rsidRPr="00C95E04">
        <w:t>https://www.oasis-open.org/committees/tc_home.php?wg_abbrev=s-ramp</w:t>
      </w:r>
      <w:r>
        <w:t>, the schemas of record SHALL take precedence.</w:t>
      </w:r>
    </w:p>
    <w:p w:rsidR="00C82BE4" w:rsidRDefault="00C82BE4" w:rsidP="00C82BE4">
      <w:pPr>
        <w:pStyle w:val="Heading2"/>
        <w:numPr>
          <w:ilvl w:val="1"/>
          <w:numId w:val="2"/>
        </w:numPr>
      </w:pPr>
      <w:bookmarkStart w:id="6" w:name="_Toc85472893"/>
      <w:r>
        <w:t>Terminology</w:t>
      </w:r>
      <w:bookmarkEnd w:id="6"/>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62353">
        <w:fldChar w:fldCharType="begin"/>
      </w:r>
      <w:r w:rsidR="00422304">
        <w:instrText xml:space="preserve"> REF rfc2119 \h </w:instrText>
      </w:r>
      <w:r w:rsidR="00B62353">
        <w:fldChar w:fldCharType="separate"/>
      </w:r>
      <w:r>
        <w:rPr>
          <w:rStyle w:val="Refterm"/>
        </w:rPr>
        <w:t>[RFC2119]</w:t>
      </w:r>
      <w:r w:rsidR="00B62353">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r>
        <w:t>This document makes use of many Diagrams and a summary of the notation used in those diagrams is provided here for convenience</w:t>
      </w:r>
    </w:p>
    <w:p w:rsidR="00C82BE4" w:rsidRDefault="00C82BE4" w:rsidP="00C82BE4">
      <w:pPr>
        <w:numPr>
          <w:ilvl w:val="0"/>
          <w:numId w:val="9"/>
          <w:numberingChange w:id="7" w:author="kurt stam" w:date="2012-11-30T09:19:00Z" w:original=""/>
        </w:numPr>
      </w:pPr>
      <w:r>
        <w:t xml:space="preserve">Italicized artifacts are abstract </w:t>
      </w:r>
    </w:p>
    <w:p w:rsidR="00C82BE4" w:rsidRDefault="00C82BE4" w:rsidP="00C82BE4">
      <w:pPr>
        <w:numPr>
          <w:ilvl w:val="0"/>
          <w:numId w:val="9"/>
          <w:numberingChange w:id="8" w:author="kurt stam" w:date="2012-11-30T09:19:00Z" w:original=""/>
        </w:numPr>
      </w:pPr>
      <w:r>
        <w:t>Closed arrows indicate inheritance</w:t>
      </w:r>
    </w:p>
    <w:p w:rsidR="00C82BE4" w:rsidRDefault="00C82BE4" w:rsidP="00C82BE4">
      <w:pPr>
        <w:numPr>
          <w:ilvl w:val="0"/>
          <w:numId w:val="9"/>
          <w:numberingChange w:id="9" w:author="kurt stam" w:date="2012-11-30T09:19:00Z" w:original=""/>
        </w:numPr>
      </w:pPr>
      <w:r>
        <w:t>Open arrows indicate non-containment association relationships</w:t>
      </w:r>
    </w:p>
    <w:p w:rsidR="00C82BE4" w:rsidRDefault="00C82BE4" w:rsidP="00C82BE4">
      <w:pPr>
        <w:numPr>
          <w:ilvl w:val="0"/>
          <w:numId w:val="9"/>
          <w:numberingChange w:id="10" w:author="kurt stam" w:date="2012-11-30T09:19:00Z" w:original=""/>
        </w:numPr>
      </w:pPr>
      <w:r>
        <w:t>Filled diamonds ending in open arrows represent composition relationships</w:t>
      </w:r>
    </w:p>
    <w:p w:rsidR="00C82BE4" w:rsidRDefault="00C82BE4" w:rsidP="00C82BE4">
      <w:pPr>
        <w:numPr>
          <w:ilvl w:val="0"/>
          <w:numId w:val="9"/>
          <w:numberingChange w:id="11" w:author="kurt stam" w:date="2012-11-30T09:19:00Z" w:original=""/>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p>
    <w:p w:rsidR="00C82BE4" w:rsidRDefault="00C82BE4" w:rsidP="00C82BE4">
      <w:pPr>
        <w:pStyle w:val="Heading2"/>
        <w:numPr>
          <w:ilvl w:val="1"/>
          <w:numId w:val="5"/>
        </w:numPr>
      </w:pPr>
      <w:bookmarkStart w:id="12" w:name="_Ref7502892"/>
      <w:bookmarkStart w:id="13" w:name="_Toc12011611"/>
      <w:bookmarkStart w:id="14" w:name="_Toc85472894"/>
      <w:r>
        <w:lastRenderedPageBreak/>
        <w:t>Normative</w:t>
      </w:r>
      <w:bookmarkEnd w:id="12"/>
      <w:bookmarkEnd w:id="13"/>
      <w:r>
        <w:t xml:space="preserve"> References</w:t>
      </w:r>
      <w:bookmarkEnd w:id="14"/>
    </w:p>
    <w:p w:rsidR="00C82BE4" w:rsidRDefault="00C82BE4" w:rsidP="00C82BE4">
      <w:pPr>
        <w:pStyle w:val="Ref"/>
      </w:pPr>
      <w:bookmarkStart w:id="15" w:name="RFC2119"/>
      <w:r>
        <w:rPr>
          <w:rStyle w:val="Refterm"/>
        </w:rPr>
        <w:t>[RFC2119]</w:t>
      </w:r>
      <w:bookmarkEnd w:id="15"/>
      <w:r>
        <w:tab/>
        <w:t xml:space="preserve">S. Bradner, </w:t>
      </w:r>
      <w:r>
        <w:rPr>
          <w:i/>
        </w:rPr>
        <w:t>Key words for use in RFCs to Indicate Requirement Levels</w:t>
      </w:r>
      <w:r>
        <w:t xml:space="preserve">, </w:t>
      </w:r>
      <w:hyperlink r:id="rId8" w:history="1">
        <w:r>
          <w:rPr>
            <w:rStyle w:val="Hyperlink"/>
          </w:rPr>
          <w:t>http://www.ietf.org/rfc/rfc2119.txt</w:t>
        </w:r>
      </w:hyperlink>
      <w:r>
        <w:t>, IETF RFC 2119, March 1997</w:t>
      </w:r>
    </w:p>
    <w:p w:rsidR="00C82BE4" w:rsidRDefault="00C82BE4" w:rsidP="00C82BE4">
      <w:pPr>
        <w:pStyle w:val="Heading2"/>
        <w:numPr>
          <w:ilvl w:val="1"/>
          <w:numId w:val="5"/>
        </w:numPr>
      </w:pPr>
      <w:bookmarkStart w:id="16" w:name="_Toc85472895"/>
      <w:r>
        <w:t>Non-Normative References</w:t>
      </w:r>
      <w:bookmarkEnd w:id="16"/>
    </w:p>
    <w:p w:rsidR="00C82BE4" w:rsidRDefault="00C82BE4" w:rsidP="00C82BE4">
      <w:pPr>
        <w:pStyle w:val="Ref"/>
      </w:pPr>
      <w:bookmarkStart w:id="17" w:name="XML"/>
      <w:r>
        <w:rPr>
          <w:rStyle w:val="Refterm"/>
        </w:rPr>
        <w:t>[XML]</w:t>
      </w:r>
      <w:bookmarkEnd w:id="17"/>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9" w:history="1">
        <w:r>
          <w:rPr>
            <w:rStyle w:val="Hyperlink"/>
          </w:rPr>
          <w:t>http://www.w3.org/TR/2008/REC-xml-20081126/</w:t>
        </w:r>
      </w:hyperlink>
      <w:r>
        <w:t>, W3C Recommendation, November 2008.</w:t>
      </w:r>
    </w:p>
    <w:p w:rsidR="00C82BE4" w:rsidRDefault="00C82BE4" w:rsidP="00C82BE4">
      <w:pPr>
        <w:pStyle w:val="Ref"/>
      </w:pPr>
      <w:bookmarkStart w:id="18" w:name="XMLNS"/>
      <w:r>
        <w:rPr>
          <w:rStyle w:val="Refterm"/>
        </w:rPr>
        <w:t>[XMLNS]</w:t>
      </w:r>
      <w:bookmarkEnd w:id="18"/>
      <w:r w:rsidRPr="005126F2">
        <w:rPr>
          <w:rStyle w:val="Refterm"/>
          <w:b w:val="0"/>
        </w:rPr>
        <w:tab/>
      </w:r>
      <w:r w:rsidRPr="00011A38">
        <w:rPr>
          <w:i/>
        </w:rPr>
        <w:t>Namespaces in XML 1.0 (Second Edition),</w:t>
      </w:r>
      <w:r>
        <w:t xml:space="preserve"> </w:t>
      </w:r>
      <w:hyperlink r:id="rId10" w:history="1">
        <w:r w:rsidRPr="00F06240">
          <w:rPr>
            <w:rStyle w:val="Hyperlink"/>
          </w:rPr>
          <w:t>http://www.w3.org/TR/2006/REC-xml-names-20060816/</w:t>
        </w:r>
      </w:hyperlink>
      <w:r>
        <w:t>, W3C Recommendation, August 2006.</w:t>
      </w:r>
    </w:p>
    <w:p w:rsidR="00C82BE4" w:rsidRDefault="00C82BE4" w:rsidP="00C82BE4">
      <w:pPr>
        <w:pStyle w:val="Ref"/>
      </w:pPr>
      <w:bookmarkStart w:id="19" w:name="XSD"/>
      <w:r>
        <w:rPr>
          <w:rStyle w:val="Refterm"/>
        </w:rPr>
        <w:t>[XSD]</w:t>
      </w:r>
      <w:bookmarkEnd w:id="19"/>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1" w:history="1">
        <w:r>
          <w:rPr>
            <w:rStyle w:val="Hyperlink"/>
          </w:rPr>
          <w:t>http://www.w3.org/TR/2004/REC-xmlschema-1-20041028/</w:t>
        </w:r>
      </w:hyperlink>
      <w:r>
        <w:t>, W3C Recommendation, October 2004.</w:t>
      </w:r>
    </w:p>
    <w:p w:rsidR="00C82BE4" w:rsidRDefault="00C82BE4" w:rsidP="00C82BE4">
      <w:pPr>
        <w:pStyle w:val="Ref"/>
      </w:pPr>
      <w:bookmarkStart w:id="20" w:name="XPATH"/>
      <w:r>
        <w:rPr>
          <w:rStyle w:val="Refterm"/>
        </w:rPr>
        <w:t>[XPATH]</w:t>
      </w:r>
      <w:bookmarkEnd w:id="20"/>
      <w:r w:rsidRPr="005126F2">
        <w:rPr>
          <w:rStyle w:val="Refterm"/>
          <w:b w:val="0"/>
        </w:rPr>
        <w:tab/>
      </w:r>
      <w:r>
        <w:rPr>
          <w:i/>
        </w:rPr>
        <w:t xml:space="preserve">XML Path Language </w:t>
      </w:r>
      <w:r w:rsidRPr="00011A38">
        <w:rPr>
          <w:i/>
        </w:rPr>
        <w:t>(XPath) 2.0 (Second Edition),</w:t>
      </w:r>
      <w:r>
        <w:t xml:space="preserve"> </w:t>
      </w:r>
      <w:hyperlink r:id="rId12" w:history="1">
        <w:r w:rsidRPr="00F06240">
          <w:rPr>
            <w:rStyle w:val="Hyperlink"/>
          </w:rPr>
          <w:t>http://www.w3.org/TR/2010/REC-xpath20-20101214/</w:t>
        </w:r>
      </w:hyperlink>
      <w:r>
        <w:t>, W3C Recommendation, December 2010.</w:t>
      </w:r>
    </w:p>
    <w:p w:rsidR="00C82BE4" w:rsidRDefault="00C82BE4" w:rsidP="00C82BE4">
      <w:pPr>
        <w:pStyle w:val="Ref"/>
      </w:pPr>
      <w:bookmarkStart w:id="21" w:name="RDF"/>
      <w:r>
        <w:rPr>
          <w:rStyle w:val="Refterm"/>
        </w:rPr>
        <w:t>[RDF]</w:t>
      </w:r>
      <w:bookmarkEnd w:id="21"/>
      <w:r w:rsidRPr="005126F2">
        <w:rPr>
          <w:rStyle w:val="Refterm"/>
          <w:b w:val="0"/>
        </w:rPr>
        <w:tab/>
      </w:r>
      <w:r>
        <w:rPr>
          <w:i/>
        </w:rPr>
        <w:t>RDF Primer,</w:t>
      </w:r>
      <w:r>
        <w:t xml:space="preserve"> </w:t>
      </w:r>
      <w:hyperlink r:id="rId13" w:history="1">
        <w:r>
          <w:rPr>
            <w:rStyle w:val="Hyperlink"/>
          </w:rPr>
          <w:t>http://www.w3.org/TR/2004/REC-rdf-primer-20040210/</w:t>
        </w:r>
      </w:hyperlink>
      <w:r>
        <w:t>, W3C Recommendation, February 2004.</w:t>
      </w:r>
    </w:p>
    <w:p w:rsidR="00C82BE4" w:rsidRDefault="00C82BE4" w:rsidP="00C82BE4">
      <w:pPr>
        <w:pStyle w:val="Ref"/>
      </w:pPr>
      <w:bookmarkStart w:id="22" w:name="OWL"/>
      <w:r>
        <w:rPr>
          <w:rStyle w:val="Refterm"/>
        </w:rPr>
        <w:t>[OWL]</w:t>
      </w:r>
      <w:bookmarkEnd w:id="22"/>
      <w:r w:rsidRPr="005126F2">
        <w:rPr>
          <w:rStyle w:val="Refterm"/>
          <w:b w:val="0"/>
        </w:rPr>
        <w:tab/>
      </w:r>
      <w:r>
        <w:rPr>
          <w:i/>
        </w:rPr>
        <w:t>OWL Web Ontology Language Guide</w:t>
      </w:r>
      <w:r w:rsidRPr="00011A38">
        <w:rPr>
          <w:i/>
        </w:rPr>
        <w:t>,</w:t>
      </w:r>
      <w:r w:rsidRPr="00C674EB">
        <w:t xml:space="preserve"> </w:t>
      </w:r>
      <w:hyperlink r:id="rId14" w:history="1">
        <w:r>
          <w:rPr>
            <w:rStyle w:val="Hyperlink"/>
          </w:rPr>
          <w:t>http://www.w3.org/TR/2004/REC-owl-guide-20040210/</w:t>
        </w:r>
      </w:hyperlink>
      <w:r>
        <w:t>, W3C Recommendation, February 2004</w:t>
      </w:r>
    </w:p>
    <w:p w:rsidR="00C82BE4" w:rsidRDefault="00C82BE4" w:rsidP="00C82BE4">
      <w:pPr>
        <w:pStyle w:val="Ref"/>
      </w:pPr>
      <w:bookmarkStart w:id="23" w:name="WSDL"/>
      <w:r>
        <w:rPr>
          <w:rStyle w:val="Refterm"/>
        </w:rPr>
        <w:t>[WSDL]</w:t>
      </w:r>
      <w:bookmarkEnd w:id="23"/>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5"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24" w:name="ISO6932"/>
      <w:r>
        <w:rPr>
          <w:rStyle w:val="Refterm"/>
        </w:rPr>
        <w:t>[ISO6392]</w:t>
      </w:r>
      <w:bookmarkEnd w:id="24"/>
      <w:r w:rsidRPr="005126F2">
        <w:rPr>
          <w:rStyle w:val="Refterm"/>
          <w:b w:val="0"/>
        </w:rPr>
        <w:tab/>
      </w:r>
      <w:r>
        <w:rPr>
          <w:i/>
        </w:rPr>
        <w:t>Codes for the Representation of Names and Languages</w:t>
      </w:r>
      <w:r w:rsidRPr="00011A38">
        <w:rPr>
          <w:i/>
        </w:rPr>
        <w:t xml:space="preserve"> – Part 2,</w:t>
      </w:r>
      <w:r>
        <w:t xml:space="preserve"> </w:t>
      </w:r>
      <w:hyperlink r:id="rId16" w:history="1">
        <w:r w:rsidRPr="00F06240">
          <w:rPr>
            <w:rStyle w:val="Hyperlink"/>
          </w:rPr>
          <w:t>http://www.loc.gov/standards/iso639-2/normtext.html</w:t>
        </w:r>
      </w:hyperlink>
      <w:r>
        <w:t>, ISO 639-2, 1998.</w:t>
      </w:r>
    </w:p>
    <w:p w:rsidR="00C82BE4" w:rsidRDefault="00C82BE4" w:rsidP="00C82BE4">
      <w:pPr>
        <w:pStyle w:val="Ref"/>
      </w:pPr>
      <w:bookmarkStart w:id="25" w:name="SOAONT"/>
      <w:r>
        <w:rPr>
          <w:rStyle w:val="Refterm"/>
        </w:rPr>
        <w:t>[SOAONT]</w:t>
      </w:r>
      <w:bookmarkEnd w:id="25"/>
      <w:r w:rsidRPr="005126F2">
        <w:rPr>
          <w:rStyle w:val="Refterm"/>
          <w:b w:val="0"/>
        </w:rPr>
        <w:tab/>
      </w:r>
      <w:r>
        <w:rPr>
          <w:i/>
        </w:rPr>
        <w:t xml:space="preserve">Service Oriented Architecture Ontology </w:t>
      </w:r>
      <w:r w:rsidRPr="00011A38">
        <w:rPr>
          <w:i/>
        </w:rPr>
        <w:t>(Public Draft 3.2),</w:t>
      </w:r>
      <w:r>
        <w:t xml:space="preserve"> </w:t>
      </w:r>
      <w:hyperlink r:id="rId17" w:history="1">
        <w:r w:rsidRPr="00F06240">
          <w:rPr>
            <w:rStyle w:val="Hyperlink"/>
          </w:rPr>
          <w:t>http://www.opengroup.org/projects/soa-ontology/</w:t>
        </w:r>
      </w:hyperlink>
      <w:r>
        <w:t>, The Open Group, August 2010.</w:t>
      </w:r>
    </w:p>
    <w:p w:rsidR="00C82BE4" w:rsidRDefault="00C82BE4" w:rsidP="00C82BE4">
      <w:pPr>
        <w:pStyle w:val="Ref"/>
      </w:pPr>
      <w:bookmarkStart w:id="26" w:name="WSFWK"/>
      <w:r>
        <w:rPr>
          <w:rStyle w:val="Refterm"/>
        </w:rPr>
        <w:t>[WSFWK]</w:t>
      </w:r>
      <w:bookmarkEnd w:id="26"/>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8" w:history="1">
        <w:r w:rsidRPr="00F06240">
          <w:rPr>
            <w:rStyle w:val="Hyperlink"/>
          </w:rPr>
          <w:t>http://www.w3.org/TR/2007/REC-ws-policy-20070904</w:t>
        </w:r>
      </w:hyperlink>
      <w:r>
        <w:t>, W3C Recommendation, September 2007.</w:t>
      </w:r>
    </w:p>
    <w:p w:rsidR="00C82BE4" w:rsidRDefault="00C82BE4" w:rsidP="00C82BE4">
      <w:pPr>
        <w:pStyle w:val="Ref"/>
      </w:pPr>
      <w:bookmarkStart w:id="27" w:name="WSATTCH"/>
      <w:r>
        <w:rPr>
          <w:rStyle w:val="Refterm"/>
        </w:rPr>
        <w:t>[WSATTCH]</w:t>
      </w:r>
      <w:bookmarkEnd w:id="27"/>
      <w:r w:rsidRPr="005126F2">
        <w:rPr>
          <w:rStyle w:val="Refterm"/>
          <w:b w:val="0"/>
        </w:rPr>
        <w:tab/>
      </w:r>
      <w:r>
        <w:rPr>
          <w:i/>
        </w:rPr>
        <w:t>Web Services Policy 1.5</w:t>
      </w:r>
      <w:r w:rsidRPr="00011A38">
        <w:rPr>
          <w:i/>
        </w:rPr>
        <w:t xml:space="preserve"> – Attachment,</w:t>
      </w:r>
      <w:r>
        <w:t xml:space="preserve"> </w:t>
      </w:r>
      <w:hyperlink r:id="rId19"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28" w:name="UUID"/>
      <w:r>
        <w:rPr>
          <w:rStyle w:val="Refterm"/>
        </w:rPr>
        <w:t>[UUID]</w:t>
      </w:r>
      <w:bookmarkEnd w:id="28"/>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20"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29" w:name="QUERY_OPS"/>
      <w:r>
        <w:rPr>
          <w:rStyle w:val="Refterm"/>
        </w:rPr>
        <w:lastRenderedPageBreak/>
        <w:t>[QUERYOPS]</w:t>
      </w:r>
      <w:bookmarkEnd w:id="29"/>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w:t>
      </w:r>
      <w:r w:rsidR="00C95E04" w:rsidRPr="00DF0892">
        <w:t xml:space="preserve">This specification </w:t>
      </w:r>
      <w:r w:rsidR="00C95E04">
        <w:t>describes</w:t>
      </w:r>
      <w:r w:rsidR="00C95E04" w:rsidRPr="00DF0892">
        <w:t xml:space="preserve"> how</w:t>
      </w:r>
      <w:r w:rsidR="00C95E04">
        <w:t xml:space="preserve"> to represent SOA information models using artifacts and associated metadata, the Artifact Type Model that defines the artifacts, and the bindings to interact </w:t>
      </w:r>
      <w:r w:rsidR="00C95E04" w:rsidRPr="00DF0892">
        <w:t>with the SOA repository, including create, read, update, delete, query, and subscription for notifications.</w:t>
      </w:r>
      <w:r w:rsidRPr="00DF0892">
        <w:t xml:space="preserve">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Pr>
      </w:pPr>
      <w:r>
        <w:t>Use Case Scenarios</w:t>
      </w:r>
    </w:p>
    <w:p w:rsidR="00C82BE4" w:rsidRDefault="00B62353"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30" w:name="_Ref225672797"/>
      <w:bookmarkStart w:id="31" w:name="_Toc258604205"/>
      <w:r>
        <w:t xml:space="preserve">Table </w:t>
      </w:r>
      <w:fldSimple w:instr=" SEQ &quot;Table&quot; \*Arabic ">
        <w:r>
          <w:rPr>
            <w:noProof/>
          </w:rPr>
          <w:t>1</w:t>
        </w:r>
      </w:fldSimple>
      <w:bookmarkEnd w:id="30"/>
      <w:r>
        <w:t>:  Design Time Tool Repository Interaction Use Cases</w:t>
      </w:r>
      <w:bookmarkEnd w:id="31"/>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Shred SCA for impact analysis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lastRenderedPageBreak/>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32" w:name="_Ref225672799"/>
      <w:bookmarkStart w:id="33" w:name="_Toc258604206"/>
      <w:r>
        <w:t xml:space="preserve">Table </w:t>
      </w:r>
      <w:fldSimple w:instr=" SEQ &quot;Table&quot; \*Arabic ">
        <w:r>
          <w:rPr>
            <w:noProof/>
          </w:rPr>
          <w:t>2</w:t>
        </w:r>
      </w:fldSimple>
      <w:bookmarkEnd w:id="32"/>
      <w:r>
        <w:t>:  Run Time Tool Repository Interaction Use Cases</w:t>
      </w:r>
      <w:bookmarkEnd w:id="33"/>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34" w:name="_Ref243276100"/>
      <w:bookmarkStart w:id="35" w:name="_Toc258604207"/>
      <w:r>
        <w:br w:type="page"/>
      </w:r>
      <w:bookmarkStart w:id="36" w:name="_Ref157583585"/>
      <w:r>
        <w:lastRenderedPageBreak/>
        <w:t xml:space="preserve">Table </w:t>
      </w:r>
      <w:fldSimple w:instr=" SEQ &quot;Table&quot; \*Arabic ">
        <w:r>
          <w:rPr>
            <w:noProof/>
          </w:rPr>
          <w:t>3</w:t>
        </w:r>
      </w:fldSimple>
      <w:bookmarkEnd w:id="34"/>
      <w:bookmarkEnd w:id="36"/>
      <w:r>
        <w:t>:  Monitoring Tool Repository Interaction Use Cases</w:t>
      </w:r>
      <w:bookmarkEnd w:id="35"/>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r w:rsidR="00C95E04">
              <w:rPr>
                <w:color w:val="000000"/>
                <w:sz w:val="18"/>
              </w:rPr>
              <w:t>s</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beringChange w:id="37" w:author="kurt stam" w:date="2012-11-30T09:19:00Z" w:original=""/>
        </w:numPr>
      </w:pPr>
      <w:r>
        <w:t>Use of existing standards where possible (e.g., XML, XML Schema, OWL, XPath2, APP (Atom Publishing Protocol), ASF (Atom Syndication Format), etc.).</w:t>
      </w:r>
    </w:p>
    <w:p w:rsidR="00C82BE4" w:rsidRDefault="00C82BE4" w:rsidP="00C82BE4">
      <w:pPr>
        <w:numPr>
          <w:ilvl w:val="0"/>
          <w:numId w:val="16"/>
          <w:numberingChange w:id="38" w:author="kurt stam" w:date="2012-11-30T09:19:00Z" w:original=""/>
        </w:numPr>
      </w:pPr>
      <w:r>
        <w:t>Vendor neutrality.</w:t>
      </w:r>
    </w:p>
    <w:p w:rsidR="00C82BE4" w:rsidRDefault="00C82BE4" w:rsidP="00C82BE4">
      <w:pPr>
        <w:numPr>
          <w:ilvl w:val="0"/>
          <w:numId w:val="16"/>
          <w:numberingChange w:id="39" w:author="kurt stam" w:date="2012-11-30T09:19:00Z" w:original=""/>
        </w:numPr>
      </w:pPr>
      <w:r>
        <w:t>Does not include governance models, but may be used by them.</w:t>
      </w:r>
    </w:p>
    <w:p w:rsidR="00C82BE4" w:rsidRDefault="00C82BE4" w:rsidP="00C82BE4">
      <w:pPr>
        <w:numPr>
          <w:ilvl w:val="0"/>
          <w:numId w:val="16"/>
          <w:numberingChange w:id="40" w:author="kurt stam" w:date="2012-11-30T09:19:00Z" w:original=""/>
        </w:numPr>
      </w:pPr>
      <w:r>
        <w:t>Driven by use cases.</w:t>
      </w:r>
    </w:p>
    <w:p w:rsidR="00C82BE4" w:rsidRDefault="00C82BE4" w:rsidP="00C82BE4">
      <w:pPr>
        <w:numPr>
          <w:ilvl w:val="0"/>
          <w:numId w:val="16"/>
          <w:numberingChange w:id="41" w:author="kurt stam" w:date="2012-11-30T09:19:00Z" w:original=""/>
        </w:numPr>
      </w:pPr>
      <w:r>
        <w:t>Data model extensibility for new data types, and support for system and user defined metadata.</w:t>
      </w:r>
    </w:p>
    <w:p w:rsidR="00C82BE4" w:rsidRDefault="00C82BE4" w:rsidP="00C82BE4">
      <w:pPr>
        <w:numPr>
          <w:ilvl w:val="0"/>
          <w:numId w:val="16"/>
          <w:numberingChange w:id="42" w:author="kurt stam" w:date="2012-11-30T09:19:00Z" w:original=""/>
        </w:numPr>
      </w:pPr>
      <w:r>
        <w:t>Inclusion of an XML Schema based serialization for its data model.</w:t>
      </w:r>
    </w:p>
    <w:p w:rsidR="00C82BE4" w:rsidRDefault="00C82BE4" w:rsidP="00C82BE4">
      <w:pPr>
        <w:numPr>
          <w:ilvl w:val="0"/>
          <w:numId w:val="16"/>
          <w:numberingChange w:id="43" w:author="kurt stam" w:date="2012-11-30T09:19:00Z" w:original=""/>
        </w:numPr>
      </w:pPr>
      <w:r>
        <w:t>Use of XPath 2 to describe its query grammar.</w:t>
      </w:r>
    </w:p>
    <w:p w:rsidR="00C82BE4" w:rsidRDefault="00C82BE4" w:rsidP="00C82BE4">
      <w:pPr>
        <w:numPr>
          <w:ilvl w:val="0"/>
          <w:numId w:val="16"/>
          <w:numberingChange w:id="44" w:author="kurt stam" w:date="2012-11-30T09:19:00Z" w:original=""/>
        </w:numPr>
      </w:pPr>
      <w:r>
        <w:t>Use of OWL Lite to describe its classification system grammar.</w:t>
      </w:r>
    </w:p>
    <w:p w:rsidR="00C82BE4" w:rsidRDefault="00C82BE4" w:rsidP="00C82BE4">
      <w:pPr>
        <w:numPr>
          <w:ilvl w:val="0"/>
          <w:numId w:val="16"/>
          <w:numberingChange w:id="45" w:author="kurt stam" w:date="2012-11-30T09:19:00Z" w:original=""/>
        </w:numPr>
      </w:pPr>
      <w:r>
        <w:t xml:space="preserve">Separation of the data model from the bindings </w:t>
      </w:r>
      <w:r w:rsidR="00C95E04">
        <w:t xml:space="preserve">that </w:t>
      </w:r>
      <w:r>
        <w:t>describe the interaction APIs clients use to interact with the repository.</w:t>
      </w:r>
    </w:p>
    <w:p w:rsidR="00C82BE4" w:rsidRDefault="00C82BE4" w:rsidP="00C82BE4">
      <w:pPr>
        <w:pStyle w:val="Heading2"/>
        <w:numPr>
          <w:ilvl w:val="1"/>
          <w:numId w:val="2"/>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beringChange w:id="46" w:author="kurt stam" w:date="2012-11-30T09:19:00Z" w:original=""/>
        </w:numPr>
        <w:suppressAutoHyphens/>
        <w:spacing w:before="60" w:after="60"/>
      </w:pPr>
      <w:r>
        <w:t>Built-in properties are typically represented as attributes.</w:t>
      </w:r>
    </w:p>
    <w:p w:rsidR="00C82BE4" w:rsidRDefault="00C82BE4" w:rsidP="00C82BE4">
      <w:pPr>
        <w:numPr>
          <w:ilvl w:val="0"/>
          <w:numId w:val="17"/>
          <w:numberingChange w:id="47" w:author="kurt stam" w:date="2012-11-30T09:19:00Z" w:original=""/>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beringChange w:id="48" w:author="kurt stam" w:date="2012-11-30T09:19:00Z" w:original=""/>
        </w:numPr>
        <w:suppressAutoHyphens/>
        <w:spacing w:before="60" w:after="60"/>
      </w:pPr>
      <w:r>
        <w:t>Where practical, Global Element Declarations are provided.</w:t>
      </w:r>
    </w:p>
    <w:p w:rsidR="00C82BE4" w:rsidRDefault="00C82BE4" w:rsidP="00C82BE4">
      <w:pPr>
        <w:numPr>
          <w:ilvl w:val="0"/>
          <w:numId w:val="17"/>
          <w:numberingChange w:id="49" w:author="kurt stam" w:date="2012-11-30T09:19:00Z" w:original=""/>
        </w:numPr>
        <w:suppressAutoHyphens/>
        <w:spacing w:before="60" w:after="60"/>
      </w:pPr>
      <w:r>
        <w:lastRenderedPageBreak/>
        <w:t>Extensibility in the Core Model is limited to the ##any attribute on most structures.</w:t>
      </w:r>
    </w:p>
    <w:p w:rsidR="00C82BE4" w:rsidRDefault="00C82BE4" w:rsidP="00C82BE4">
      <w:r>
        <w:t>Schemas are provided for serialization purposes and the diagrams define the S-RAMP meta-model.</w:t>
      </w:r>
    </w:p>
    <w:p w:rsidR="00C82BE4" w:rsidRDefault="00C82BE4" w:rsidP="00C82BE4"/>
    <w:p w:rsidR="00C82BE4" w:rsidRDefault="00C82BE4" w:rsidP="00C82BE4">
      <w:pPr>
        <w:pStyle w:val="Heading2"/>
        <w:numPr>
          <w:ilvl w:val="1"/>
          <w:numId w:val="2"/>
        </w:numPr>
      </w:pPr>
      <w:r>
        <w:t>XML Namespaces</w:t>
      </w:r>
    </w:p>
    <w:p w:rsidR="00C82BE4" w:rsidRDefault="00C82BE4" w:rsidP="00C82BE4">
      <w:r>
        <w:t>The XML namespace URI that MUST be used by implementations of this specification is:</w:t>
      </w:r>
    </w:p>
    <w:p w:rsidR="00C82BE4" w:rsidRDefault="002A3270" w:rsidP="00C82BE4">
      <w:pPr>
        <w:ind w:firstLine="720"/>
        <w:rPr>
          <w:ins w:id="50" w:author="Eric Wittmann" w:date="2012-12-04T09:34:00Z"/>
        </w:rPr>
      </w:pPr>
      <w:ins w:id="51" w:author="Eric Wittmann" w:date="2012-12-04T09:34:00Z">
        <w:r>
          <w:fldChar w:fldCharType="begin"/>
        </w:r>
        <w:r>
          <w:instrText xml:space="preserve"> HYPERLINK "</w:instrText>
        </w:r>
      </w:ins>
      <w:r>
        <w:instrText>http://s-ramp.org/xmlns/2010/s-ramp</w:instrText>
      </w:r>
      <w:ins w:id="52" w:author="Eric Wittmann" w:date="2012-12-04T09:34:00Z">
        <w:r>
          <w:instrText xml:space="preserve">" </w:instrText>
        </w:r>
        <w:r>
          <w:fldChar w:fldCharType="separate"/>
        </w:r>
      </w:ins>
      <w:r w:rsidRPr="00F8227A">
        <w:rPr>
          <w:rStyle w:val="Hyperlink"/>
        </w:rPr>
        <w:t>http://s-ramp.org/xmlns/2010/s-ramp</w:t>
      </w:r>
      <w:ins w:id="53" w:author="Eric Wittmann" w:date="2012-12-04T09:34:00Z">
        <w:r>
          <w:fldChar w:fldCharType="end"/>
        </w:r>
      </w:ins>
    </w:p>
    <w:p w:rsidR="002A3270" w:rsidRDefault="002A3270" w:rsidP="00C82BE4">
      <w:pPr>
        <w:ind w:firstLine="720"/>
      </w:pPr>
      <w:bookmarkStart w:id="54" w:name="_GoBack"/>
      <w:bookmarkEnd w:id="54"/>
    </w:p>
    <w:p w:rsidR="00C82BE4" w:rsidRDefault="00B62353"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55" w:name="_Ref243277220"/>
      <w:bookmarkStart w:id="56" w:name="_Toc258604208"/>
      <w:bookmarkStart w:id="57" w:name="_Ref157583534"/>
      <w:r>
        <w:t xml:space="preserve">Table </w:t>
      </w:r>
      <w:fldSimple w:instr=" SEQ &quot;Table&quot; \*Arabic ">
        <w:r>
          <w:rPr>
            <w:noProof/>
          </w:rPr>
          <w:t>4</w:t>
        </w:r>
      </w:fldSimple>
      <w:bookmarkEnd w:id="55"/>
      <w:r>
        <w:t>:  Prefixes and XML Namespaces Used in this Specification</w:t>
      </w:r>
      <w:bookmarkEnd w:id="56"/>
      <w:bookmarkEnd w:id="57"/>
    </w:p>
    <w:tbl>
      <w:tblPr>
        <w:tblW w:w="9226" w:type="dxa"/>
        <w:tblInd w:w="-5" w:type="dxa"/>
        <w:tblLayout w:type="fixed"/>
        <w:tblLook w:val="0000" w:firstRow="0" w:lastRow="0" w:firstColumn="0" w:lastColumn="0" w:noHBand="0" w:noVBand="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EB37D8">
            <w:pPr>
              <w:pStyle w:val="BodyText"/>
              <w:snapToGrid w:val="0"/>
            </w:pPr>
            <w:hyperlink r:id="rId21"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EB37D8">
            <w:pPr>
              <w:pStyle w:val="BodyText"/>
              <w:snapToGrid w:val="0"/>
            </w:pPr>
            <w:hyperlink r:id="rId22"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EB37D8">
            <w:pPr>
              <w:pStyle w:val="BodyText"/>
              <w:snapToGrid w:val="0"/>
            </w:pPr>
            <w:hyperlink r:id="rId23"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EB37D8">
            <w:pPr>
              <w:pStyle w:val="BodyText"/>
              <w:snapToGrid w:val="0"/>
            </w:pPr>
            <w:hyperlink r:id="rId24"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EB37D8">
            <w:pPr>
              <w:pStyle w:val="BodyText"/>
              <w:snapToGrid w:val="0"/>
            </w:pPr>
            <w:hyperlink r:id="rId25"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Pr>
      </w:pPr>
      <w:r>
        <w:lastRenderedPageBreak/>
        <w:t>Artifact Type Model</w:t>
      </w:r>
    </w:p>
    <w:p w:rsidR="00C82BE4" w:rsidRDefault="00C82BE4" w:rsidP="00C82BE4">
      <w:r w:rsidRPr="003838DD">
        <w:t xml:space="preserve">The S-RAMP Artifact Type Model is a strongly typed data model for SOA repositories </w:t>
      </w:r>
      <w:r w:rsidR="00C95E04">
        <w:t>that enables</w:t>
      </w:r>
      <w:r w:rsidRPr="003838DD">
        <w:t xml:space="preserve">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Pr>
        <w:suppressAutoHyphens/>
        <w:spacing w:before="60" w:after="60"/>
      </w:pPr>
      <w:r>
        <w:rPr>
          <w:b/>
        </w:rPr>
        <w:t>Document Artifact</w:t>
      </w:r>
      <w:r>
        <w:t xml:space="preserve">:  Those </w:t>
      </w:r>
      <w:r w:rsidR="00C95E04">
        <w:t xml:space="preserve">S-RAMP defined artifacts that </w:t>
      </w:r>
      <w:r>
        <w:t xml:space="preserve">correspond to a physical document stored in the repository.  Several important document types are pre-defined and have special support in S-RAMP (such as XML Schema or WSDL documents).  But any document type can be placed in the repository.  </w:t>
      </w:r>
    </w:p>
    <w:p w:rsidR="00C82BE4" w:rsidRDefault="00C82BE4" w:rsidP="00C82BE4">
      <w:pPr>
        <w:numPr>
          <w:ilvl w:val="0"/>
          <w:numId w:val="22"/>
        </w:numPr>
        <w:suppressAutoHyphens/>
        <w:spacing w:before="60" w:after="60"/>
      </w:pPr>
      <w:r>
        <w:rPr>
          <w:b/>
        </w:rPr>
        <w:t>Service Implementation Model Artifact</w:t>
      </w:r>
      <w:r>
        <w:t xml:space="preserve">:  Those S-RAMP defined artifacts </w:t>
      </w:r>
      <w:r w:rsidR="00C95E04">
        <w:t xml:space="preserve">that </w:t>
      </w:r>
      <w:r>
        <w:t>provide a representation of the service implementation layer associated with the SOA Model (such as a ServiceOperation or ServiceEndpoint).</w:t>
      </w:r>
    </w:p>
    <w:p w:rsidR="00C82BE4" w:rsidRDefault="00C82BE4" w:rsidP="00C82BE4">
      <w:pPr>
        <w:numPr>
          <w:ilvl w:val="0"/>
          <w:numId w:val="22"/>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B62353">
        <w:fldChar w:fldCharType="begin"/>
      </w:r>
      <w:r w:rsidR="00422304">
        <w:instrText xml:space="preserve"> REF _Ref157581178 \r \h </w:instrText>
      </w:r>
      <w:r w:rsidR="00B62353">
        <w:fldChar w:fldCharType="separate"/>
      </w:r>
      <w:r>
        <w:t>4</w:t>
      </w:r>
      <w:r w:rsidR="00B62353">
        <w:fldChar w:fldCharType="end"/>
      </w:r>
      <w:r>
        <w:t xml:space="preserve"> for more information on the query model supported in S-RAMP, as well as to the individual binding document(s) for the query syntax pertaining to each binding.</w:t>
      </w:r>
    </w:p>
    <w:p w:rsidR="00C82BE4" w:rsidRDefault="00C82BE4" w:rsidP="00C82BE4">
      <w:pPr>
        <w:numPr>
          <w:ilvl w:val="0"/>
          <w:numId w:val="22"/>
        </w:numPr>
        <w:suppressAutoHyphens/>
        <w:spacing w:before="60" w:after="60"/>
      </w:pPr>
      <w:r>
        <w:rPr>
          <w:b/>
        </w:rPr>
        <w:t>SOA Model Artifact</w:t>
      </w:r>
      <w:r>
        <w:t>:  Those S-RAMP defined artifacts and relationships as well as those defined in the “SOA Repository View” of The Open Group’s SOA Ontology, which provides a conceptual representation of a SOA environment.  The SOA Repository View is defined by The Open Groups SOA Ontology draft version 3.2.</w:t>
      </w:r>
    </w:p>
    <w:p w:rsidR="00C82BE4" w:rsidRDefault="00C82BE4" w:rsidP="00C82BE4">
      <w:pPr>
        <w:numPr>
          <w:ilvl w:val="0"/>
          <w:numId w:val="22"/>
        </w:numPr>
        <w:suppressAutoHyphens/>
        <w:spacing w:before="60" w:after="60"/>
      </w:pPr>
      <w:r>
        <w:rPr>
          <w:b/>
        </w:rPr>
        <w:t>User Defined Artifact Model</w:t>
      </w:r>
      <w:r>
        <w:t xml:space="preserve">:  These are created by the client and are part of a User Defined Model.  The means by which a client specifies such a model are beyond the scope of this specification, but some provision is made within S-RAMP schema to facilitate basic interoperability for such artifacts.  Regardless of </w:t>
      </w:r>
      <w:r>
        <w:lastRenderedPageBreak/>
        <w:t xml:space="preserve">the internal definition of these artifacts, they SHALL be serialized in S-RAMP as an instance of </w:t>
      </w:r>
      <w:r>
        <w:rPr>
          <w:i/>
        </w:rPr>
        <w:t>UserDefinedArtifactType</w:t>
      </w:r>
      <w:r>
        <w:t>, which extends BaseArtifactType.</w:t>
      </w:r>
    </w:p>
    <w:p w:rsidR="00C82BE4" w:rsidRDefault="00C82BE4" w:rsidP="00C82BE4">
      <w:r>
        <w:t xml:space="preserve">The pre-defined S-RAMP Artifact Types are organized into a set of logical models as summarized in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below.  Each of these is discussed further in the sections that follow. Note that Derived Artifact Models are currently specified for each of the XSD, WSDL and WS-Policy document types.</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pPr>
      <w:bookmarkStart w:id="58" w:name="_Ref242591512"/>
      <w:bookmarkStart w:id="59" w:name="_Ref242593535"/>
      <w:bookmarkStart w:id="60" w:name="_Toc258604209"/>
      <w:r>
        <w:t xml:space="preserve">Table </w:t>
      </w:r>
      <w:fldSimple w:instr=" SEQ &quot;Table&quot; \*Arabic ">
        <w:r>
          <w:rPr>
            <w:noProof/>
          </w:rPr>
          <w:t>4</w:t>
        </w:r>
      </w:fldSimple>
      <w:bookmarkEnd w:id="58"/>
      <w:r>
        <w:t>:  Artifact Type Models</w:t>
      </w:r>
      <w:bookmarkEnd w:id="59"/>
      <w:bookmarkEnd w:id="60"/>
    </w:p>
    <w:tbl>
      <w:tblPr>
        <w:tblW w:w="0" w:type="auto"/>
        <w:tblInd w:w="108" w:type="dxa"/>
        <w:tblLayout w:type="fixed"/>
        <w:tblLook w:val="0000" w:firstRow="0" w:lastRow="0" w:firstColumn="0" w:lastColumn="0" w:noHBand="0" w:noVBand="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p>
        </w:tc>
      </w:tr>
    </w:tbl>
    <w:p w:rsidR="00C82BE4" w:rsidRDefault="00C82BE4" w:rsidP="00C82BE4"/>
    <w:p w:rsidR="00C82BE4" w:rsidRDefault="00C82BE4" w:rsidP="00C82BE4">
      <w:pPr>
        <w:pStyle w:val="Heading3"/>
        <w:numPr>
          <w:ilvl w:val="2"/>
          <w:numId w:val="24"/>
        </w:numPr>
        <w:suppressAutoHyphens/>
        <w:spacing w:after="60"/>
      </w:pPr>
      <w:bookmarkStart w:id="61" w:name="_Toc258604161"/>
      <w:r>
        <w:t>Artifact Metadata</w:t>
      </w:r>
      <w:bookmarkEnd w:id="61"/>
    </w:p>
    <w:p w:rsidR="00C82BE4" w:rsidRDefault="00C82BE4" w:rsidP="00C82BE4">
      <w:r>
        <w:t>An artifact can contain three major types of metadata.  Each is discussed in detail in the sections that follow.</w:t>
      </w:r>
    </w:p>
    <w:p w:rsidR="00C82BE4" w:rsidRDefault="00C82BE4" w:rsidP="00C82BE4">
      <w:pPr>
        <w:numPr>
          <w:ilvl w:val="0"/>
          <w:numId w:val="18"/>
        </w:numPr>
        <w:suppressAutoHyphens/>
        <w:spacing w:before="60" w:after="60"/>
      </w:pPr>
      <w:r>
        <w:rPr>
          <w:b/>
        </w:rPr>
        <w:t>Relationships</w:t>
      </w:r>
      <w:r>
        <w:t xml:space="preserve">: These are directed associations that describe a conceptual link between two artifact instances. There are several types of relationships, which are defined below in Section </w:t>
      </w:r>
      <w:r w:rsidR="00B62353">
        <w:fldChar w:fldCharType="begin"/>
      </w:r>
      <w:r w:rsidR="00422304">
        <w:instrText xml:space="preserve"> REF _Ref242534970 \n \h </w:instrText>
      </w:r>
      <w:r w:rsidR="00B62353">
        <w:fldChar w:fldCharType="separate"/>
      </w:r>
      <w:r>
        <w:t>2.1.2</w:t>
      </w:r>
      <w:r w:rsidR="00B62353">
        <w:fldChar w:fldCharType="end"/>
      </w:r>
      <w:r>
        <w:t>.</w:t>
      </w:r>
    </w:p>
    <w:p w:rsidR="00C82BE4" w:rsidRDefault="00C82BE4" w:rsidP="00C82BE4">
      <w:pPr>
        <w:numPr>
          <w:ilvl w:val="0"/>
          <w:numId w:val="18"/>
        </w:numPr>
        <w:suppressAutoHyphens/>
        <w:spacing w:before="60" w:after="60"/>
      </w:pPr>
      <w:r>
        <w:rPr>
          <w:b/>
        </w:rPr>
        <w:t>Properties</w:t>
      </w:r>
      <w:r>
        <w:t xml:space="preserve">: These describe various named attributes associated with an artifact instance, and can be built-in or user-defined.  Each S-RAMP property MUST </w:t>
      </w:r>
      <w:r>
        <w:lastRenderedPageBreak/>
        <w:t xml:space="preserve">have a single name that is unique to the artifact that it decorates.  When present, an S-RAMP property SHALL have a single value. </w:t>
      </w:r>
    </w:p>
    <w:p w:rsidR="00C82BE4" w:rsidRDefault="00C82BE4" w:rsidP="00C82BE4">
      <w:pPr>
        <w:numPr>
          <w:ilvl w:val="0"/>
          <w:numId w:val="18"/>
        </w:numPr>
        <w:suppressAutoHyphens/>
        <w:spacing w:before="60" w:after="60"/>
      </w:pPr>
      <w:r>
        <w:rPr>
          <w:b/>
        </w:rPr>
        <w:t>Classifications</w:t>
      </w:r>
      <w:r>
        <w:t xml:space="preserve">: </w:t>
      </w:r>
      <w:r w:rsidR="00CE0E66">
        <w:t>These define the classification system for a server, and are imported into a server as OWL documents</w:t>
      </w:r>
      <w:r>
        <w:t>.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Pr>
        <w:suppressAutoHyphens/>
        <w:spacing w:after="60"/>
      </w:pPr>
      <w:bookmarkStart w:id="62" w:name="_Ref242534970"/>
      <w:bookmarkStart w:id="63" w:name="_Ref242689224"/>
      <w:bookmarkStart w:id="64" w:name="_Toc258604162"/>
      <w:r>
        <w:t>Relationships</w:t>
      </w:r>
      <w:bookmarkEnd w:id="62"/>
      <w:r>
        <w:t xml:space="preserve"> in S-RAMP</w:t>
      </w:r>
      <w:bookmarkEnd w:id="63"/>
      <w:bookmarkEnd w:id="64"/>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B62353">
        <w:fldChar w:fldCharType="begin"/>
      </w:r>
      <w:r w:rsidR="00422304">
        <w:instrText xml:space="preserve"> REF _Ref157581274 \r \h </w:instrText>
      </w:r>
      <w:r w:rsidR="00B62353">
        <w:fldChar w:fldCharType="separate"/>
      </w:r>
      <w:r>
        <w:t>I</w:t>
      </w:r>
      <w:r w:rsidR="00B62353">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Pr>
        <w:suppressAutoHyphens/>
        <w:spacing w:before="60" w:after="60"/>
      </w:pPr>
      <w:r>
        <w:rPr>
          <w:b/>
        </w:rPr>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always contain that Modeled Relationship, even if there are no targets for that relationship.  The S-RAMP serialization of a Modeled Relationship uses named </w:t>
      </w:r>
      <w:r>
        <w:lastRenderedPageBreak/>
        <w:t>elements defined in the schema within the applicable Artifact Type.  There are several considerations related to target cardinality of Modeled Relationships:</w:t>
      </w:r>
    </w:p>
    <w:p w:rsidR="00C82BE4" w:rsidRDefault="00C82BE4" w:rsidP="00C82BE4">
      <w:pPr>
        <w:numPr>
          <w:ilvl w:val="0"/>
          <w:numId w:val="23"/>
          <w:numberingChange w:id="65" w:author="kurt stam" w:date="2012-11-30T09:19:00Z" w:original=""/>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beringChange w:id="66" w:author="kurt stam" w:date="2012-11-30T09:19:00Z" w:original=""/>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beringChange w:id="67" w:author="kurt stam" w:date="2012-11-30T09:19:00Z" w:original=""/>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beringChange w:id="68" w:author="kurt stam" w:date="2012-11-30T09:19:00Z" w:original=""/>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beringChange w:id="69" w:author="kurt stam" w:date="2012-11-30T09:19:00Z" w:original=""/>
        </w:numPr>
        <w:suppressAutoHyphens/>
        <w:autoSpaceDE w:val="0"/>
        <w:spacing w:before="0" w:after="0"/>
        <w:ind w:left="1440" w:hanging="360"/>
        <w:rPr>
          <w:color w:val="000000"/>
        </w:rPr>
      </w:pPr>
      <w:r>
        <w:rPr>
          <w:color w:val="000000"/>
        </w:rPr>
        <w:t>This can be accomplished by publishing the relevant artifacts at the same time, or by publishing the target artifact(s) first.</w:t>
      </w:r>
    </w:p>
    <w:p w:rsidR="00C82BE4" w:rsidRDefault="00C82BE4" w:rsidP="00C82BE4">
      <w:pPr>
        <w:numPr>
          <w:ilvl w:val="0"/>
          <w:numId w:val="23"/>
          <w:numberingChange w:id="70" w:author="kurt stam" w:date="2012-11-30T09:19:00Z" w:original=""/>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beringChange w:id="71" w:author="kurt stam" w:date="2012-11-30T09:19:00Z" w:original=""/>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beringChange w:id="72" w:author="kurt stam" w:date="2012-11-30T09:19:00Z" w:original=""/>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 (see</w:t>
      </w:r>
      <w:r>
        <w:t xml:space="preserve"> Appendix </w:t>
      </w:r>
      <w:r w:rsidR="00B62353">
        <w:fldChar w:fldCharType="begin"/>
      </w:r>
      <w:r w:rsidR="00422304">
        <w:instrText xml:space="preserve"> REF _Ref157581274 \r \h </w:instrText>
      </w:r>
      <w:r w:rsidR="00B62353">
        <w:fldChar w:fldCharType="separate"/>
      </w:r>
      <w:r>
        <w:t>I</w:t>
      </w:r>
      <w:r w:rsidR="00B62353">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C82BE4" w:rsidP="00C82BE4">
      <w:pPr>
        <w:numPr>
          <w:ilvl w:val="0"/>
          <w:numId w:val="20"/>
        </w:numPr>
        <w:suppressAutoHyphens/>
        <w:spacing w:before="60" w:after="60"/>
      </w:pPr>
      <w:r w:rsidRPr="00F13CA6">
        <w:rPr>
          <w:b/>
        </w:rPr>
        <w:t>User Defined Modeled Relationships</w:t>
      </w:r>
      <w:r>
        <w:t xml:space="preserve">.  S-RAMP attempts to be compatible with implementations which choose to allow users the ability to define models of their own which consist of new or existing Artifact Types and any defined relationships between them, although how and whether such models are supported is beyond the scope of this specification. Such models are called “User Defined Models”.  Since pre-defined relationships in a model are termed “Modeled”, then in this context they are called “User Defined Modeled Relationships”.  The S-RAMP serialization of a User Defined Modeled Relationship uses the S-RAMP </w:t>
      </w:r>
      <w:r w:rsidRPr="00F13CA6">
        <w:rPr>
          <w:i/>
        </w:rPr>
        <w:t>relationship</w:t>
      </w:r>
      <w:r>
        <w:t xml:space="preserve"> structure defined in the Core Model.</w:t>
      </w:r>
    </w:p>
    <w:p w:rsidR="00C82BE4" w:rsidRDefault="00C82BE4" w:rsidP="00C82BE4">
      <w:pPr>
        <w:pStyle w:val="Ref"/>
      </w:pPr>
    </w:p>
    <w:p w:rsidR="00C82BE4" w:rsidRDefault="00C82BE4" w:rsidP="00C82BE4">
      <w:pPr>
        <w:pStyle w:val="Heading2"/>
        <w:numPr>
          <w:ilvl w:val="1"/>
          <w:numId w:val="24"/>
        </w:numPr>
        <w:suppressAutoHyphens/>
        <w:spacing w:after="60"/>
      </w:pPr>
      <w:bookmarkStart w:id="73" w:name="_Ref242796005"/>
      <w:bookmarkStart w:id="74" w:name="_Toc258604163"/>
      <w:r>
        <w:t>The Core Model</w:t>
      </w:r>
      <w:bookmarkEnd w:id="73"/>
      <w:bookmarkEnd w:id="74"/>
    </w:p>
    <w:p w:rsidR="00595898" w:rsidRDefault="00C82BE4" w:rsidP="00C82BE4">
      <w:r>
        <w:t xml:space="preserve">There is a single “core” model </w:t>
      </w:r>
      <w:r w:rsidR="000531EF">
        <w:t xml:space="preserve">that </w:t>
      </w:r>
      <w:r>
        <w:t xml:space="preserve">defines all the basic Artifact Types used throughout S-RAMP. The Core Model contains abstract base artifacts for document artifacts and derived artifacts (which are associated with certain document types).  Most Artifact Types in the other S-RAMP models are extensions of </w:t>
      </w:r>
      <w:r>
        <w:rPr>
          <w:i/>
        </w:rPr>
        <w:t>BaseArtifactType</w:t>
      </w:r>
      <w:r>
        <w:t xml:space="preserve">.   </w:t>
      </w:r>
    </w:p>
    <w:p w:rsidR="00595898" w:rsidRDefault="00834401" w:rsidP="00C82BE4">
      <w:r>
        <w:rPr>
          <w:noProof/>
        </w:rPr>
        <w:lastRenderedPageBreak/>
        <w:drawing>
          <wp:inline distT="0" distB="0" distL="0" distR="0" wp14:anchorId="19FA7D47" wp14:editId="39A4D5B4">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6"/>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B62353">
        <w:fldChar w:fldCharType="begin"/>
      </w:r>
      <w:r>
        <w:instrText xml:space="preserve"> SEQ "Figure" \*Arabic </w:instrText>
      </w:r>
      <w:r w:rsidR="00B62353">
        <w:fldChar w:fldCharType="separate"/>
      </w:r>
      <w:r>
        <w:rPr>
          <w:noProof/>
        </w:rPr>
        <w:t>1</w:t>
      </w:r>
      <w:r w:rsidR="00B62353">
        <w:fldChar w:fldCharType="end"/>
      </w:r>
      <w:r>
        <w:t>: Conceptualized Model of Core Model Artifacts</w:t>
      </w:r>
    </w:p>
    <w:p w:rsidR="00595898" w:rsidRDefault="00595898" w:rsidP="00C82BE4"/>
    <w:p w:rsidR="00834401" w:rsidRDefault="00B62353">
      <w:r>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w:t>
      </w:r>
      <w:r w:rsidR="00C82BE4">
        <w:lastRenderedPageBreak/>
        <w:t>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Pr>
        <w:suppressAutoHyphens/>
        <w:spacing w:after="60"/>
      </w:pPr>
      <w:bookmarkStart w:id="75" w:name="_Toc258604164"/>
      <w:r>
        <w:t>Base Artifact Type</w:t>
      </w:r>
      <w:bookmarkEnd w:id="75"/>
    </w:p>
    <w:p w:rsidR="00C82BE4" w:rsidRDefault="00C82BE4" w:rsidP="00C82BE4">
      <w:r>
        <w:t xml:space="preserve">The </w:t>
      </w:r>
      <w:r>
        <w:rPr>
          <w:i/>
        </w:rPr>
        <w:t>BaseArtifactType</w:t>
      </w:r>
      <w:r>
        <w:t xml:space="preserve"> is the fundamental abstract type used by all of the artifact models in S-RAMP.  It contains all of the common metadata </w:t>
      </w:r>
      <w:r w:rsidR="000531EF">
        <w:t xml:space="preserve">that </w:t>
      </w:r>
      <w:r>
        <w:t xml:space="preserve">describes an artifact instance.  All artifact instances </w:t>
      </w:r>
      <w:r w:rsidR="000531EF">
        <w:t xml:space="preserve">that </w:t>
      </w:r>
      <w:r>
        <w:t xml:space="preserve">are based on the </w:t>
      </w:r>
      <w:r>
        <w:rPr>
          <w:i/>
        </w:rPr>
        <w:t>BaseArtifactType</w:t>
      </w:r>
      <w:r>
        <w:t xml:space="preserve"> contain the following metadata:</w:t>
      </w:r>
    </w:p>
    <w:p w:rsidR="00C82BE4" w:rsidRDefault="00C82BE4" w:rsidP="00C82BE4">
      <w:pPr>
        <w:numPr>
          <w:ilvl w:val="0"/>
          <w:numId w:val="27"/>
          <w:numberingChange w:id="76" w:author="kurt stam" w:date="2012-11-30T09:19:00Z" w:original=""/>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beringChange w:id="77" w:author="kurt stam" w:date="2012-11-30T09:19:00Z" w:original="o"/>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beringChange w:id="78" w:author="kurt stam" w:date="2012-11-30T09:19:00Z" w:original="o"/>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beringChange w:id="79" w:author="kurt stam" w:date="2012-11-30T09:19:00Z" w:original="o"/>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beringChange w:id="80" w:author="kurt stam" w:date="2012-11-30T09:19:00Z" w:original="o"/>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beringChange w:id="81" w:author="kurt stam" w:date="2012-11-30T09:19:00Z" w:original="o"/>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beringChange w:id="82" w:author="kurt stam" w:date="2012-11-30T09:19:00Z" w:original="o"/>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beringChange w:id="83" w:author="kurt stam" w:date="2012-11-30T09:19:00Z" w:original="o"/>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beringChange w:id="84" w:author="kurt stam" w:date="2012-11-30T09:19:00Z" w:original="o"/>
        </w:numPr>
        <w:suppressAutoHyphens/>
        <w:spacing w:before="60" w:after="60"/>
      </w:pPr>
      <w:r>
        <w:rPr>
          <w:b/>
          <w:i/>
        </w:rPr>
        <w:t>uuid</w:t>
      </w:r>
      <w:r>
        <w:t xml:space="preserve">: A required unique identifier of an artifact instance in the repository.  This value conforms to Type 4 random-number format UUIDs </w:t>
      </w:r>
      <w:r w:rsidR="00B62353">
        <w:fldChar w:fldCharType="begin"/>
      </w:r>
      <w:r w:rsidR="00422304">
        <w:instrText xml:space="preserve"> REF UUID \h </w:instrText>
      </w:r>
      <w:r w:rsidR="00B62353">
        <w:fldChar w:fldCharType="separate"/>
      </w:r>
      <w:r>
        <w:rPr>
          <w:rStyle w:val="Refterm"/>
        </w:rPr>
        <w:t>[UUID]</w:t>
      </w:r>
      <w:r w:rsidR="00B62353">
        <w:fldChar w:fldCharType="end"/>
      </w:r>
      <w:r>
        <w:t>, and is set for the artifact at the time of its creation.  The repository will assign a value if the user does not provide one.</w:t>
      </w:r>
    </w:p>
    <w:p w:rsidR="00C82BE4" w:rsidRDefault="00C82BE4" w:rsidP="00C82BE4">
      <w:pPr>
        <w:numPr>
          <w:ilvl w:val="1"/>
          <w:numId w:val="27"/>
          <w:numberingChange w:id="85" w:author="kurt stam" w:date="2012-11-30T09:19:00Z" w:original="o"/>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beringChange w:id="86" w:author="kurt stam" w:date="2012-11-30T09:19:00Z" w:original=""/>
        </w:numPr>
        <w:suppressAutoHyphens/>
        <w:spacing w:before="60" w:after="60"/>
        <w:rPr>
          <w:b/>
        </w:rPr>
      </w:pPr>
      <w:r>
        <w:rPr>
          <w:b/>
        </w:rPr>
        <w:t>Generic Properties:</w:t>
      </w:r>
    </w:p>
    <w:p w:rsidR="00C82BE4" w:rsidRDefault="00C82BE4" w:rsidP="00C82BE4">
      <w:pPr>
        <w:numPr>
          <w:ilvl w:val="1"/>
          <w:numId w:val="27"/>
          <w:numberingChange w:id="87" w:author="kurt stam" w:date="2012-11-30T09:19:00Z" w:original="o"/>
        </w:numPr>
        <w:suppressAutoHyphens/>
        <w:spacing w:before="60" w:after="60"/>
      </w:pPr>
      <w:r>
        <w:rPr>
          <w:b/>
          <w:i/>
        </w:rPr>
        <w:lastRenderedPageBreak/>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beringChange w:id="88" w:author="kurt stam" w:date="2012-11-30T09:19:00Z" w:original=""/>
        </w:numPr>
        <w:suppressAutoHyphens/>
        <w:spacing w:before="60" w:after="60"/>
      </w:pPr>
      <w:r>
        <w:rPr>
          <w:b/>
        </w:rPr>
        <w:t>Generic Relationships</w:t>
      </w:r>
      <w:r>
        <w:t>:</w:t>
      </w:r>
    </w:p>
    <w:p w:rsidR="00C82BE4" w:rsidRDefault="00C82BE4" w:rsidP="00C82BE4">
      <w:pPr>
        <w:numPr>
          <w:ilvl w:val="1"/>
          <w:numId w:val="27"/>
          <w:numberingChange w:id="89" w:author="kurt stam" w:date="2012-11-30T09:19:00Z" w:original="o"/>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beringChange w:id="90" w:author="kurt stam" w:date="2012-11-30T09:19:00Z" w:original=""/>
        </w:numPr>
        <w:suppressAutoHyphens/>
        <w:spacing w:before="60" w:after="60"/>
      </w:pPr>
      <w:r>
        <w:rPr>
          <w:b/>
        </w:rPr>
        <w:t>Classifications</w:t>
      </w:r>
      <w:r>
        <w:t>:</w:t>
      </w:r>
    </w:p>
    <w:p w:rsidR="00C82BE4" w:rsidRDefault="00C82BE4" w:rsidP="00C82BE4">
      <w:pPr>
        <w:numPr>
          <w:ilvl w:val="1"/>
          <w:numId w:val="27"/>
          <w:numberingChange w:id="91" w:author="kurt stam" w:date="2012-11-30T09:19:00Z" w:original="o"/>
        </w:numPr>
        <w:suppressAutoHyphens/>
        <w:spacing w:before="60" w:after="60"/>
      </w:pPr>
      <w:r>
        <w:rPr>
          <w:b/>
          <w:i/>
        </w:rPr>
        <w:t>classifiedBy</w:t>
      </w:r>
      <w:r>
        <w:t xml:space="preserve">:  This is a separate class of metadata.  It MAY be set by the client with an unbounded upper cardinality limit.  Each value SHALL be a URI </w:t>
      </w:r>
      <w:r w:rsidR="000531EF">
        <w:t xml:space="preserve">that </w:t>
      </w:r>
      <w:r>
        <w:t xml:space="preserve">references a specific OWL class from a classification system defined to the repository.  For more on OWL classification systems in S-RAMP, see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p>
    <w:p w:rsidR="00C82BE4" w:rsidRDefault="00C82BE4" w:rsidP="00C82BE4">
      <w:pPr>
        <w:pStyle w:val="Heading3"/>
        <w:numPr>
          <w:ilvl w:val="2"/>
          <w:numId w:val="24"/>
        </w:numPr>
        <w:suppressAutoHyphens/>
        <w:spacing w:after="60"/>
      </w:pPr>
      <w:bookmarkStart w:id="92" w:name="_Toc258604165"/>
      <w:r>
        <w:t>Document Artifact Types</w:t>
      </w:r>
      <w:bookmarkEnd w:id="92"/>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beringChange w:id="93" w:author="kurt stam" w:date="2012-11-30T09:19:00Z" w:original=""/>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beringChange w:id="94" w:author="kurt stam" w:date="2012-11-30T09:19:00Z" w:original=""/>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t>
      </w:r>
      <w:r w:rsidR="000531EF">
        <w:t xml:space="preserve">that </w:t>
      </w:r>
      <w:r>
        <w:t xml:space="preserve">all XML based document data types extend.  The </w:t>
      </w:r>
      <w:r>
        <w:rPr>
          <w:i/>
        </w:rPr>
        <w:t>Document</w:t>
      </w:r>
      <w:r>
        <w:t xml:space="preserve"> type provides a concrete artifact that can be used to represent arbitrary document types.  The </w:t>
      </w:r>
      <w:r>
        <w:rPr>
          <w:i/>
        </w:rPr>
        <w:t>DocumentArtifactType</w:t>
      </w:r>
      <w:r>
        <w:t xml:space="preserve"> itself can also be further extended for other document types, such as binary data, etc.  </w:t>
      </w:r>
    </w:p>
    <w:p w:rsidR="00C82BE4" w:rsidRDefault="00C82BE4" w:rsidP="00C82BE4">
      <w:r>
        <w:t xml:space="preserve">Documents which have a Derived Model associated with them cannot be updated in the repository.  They must be removed and republished.  </w:t>
      </w:r>
    </w:p>
    <w:p w:rsidR="00C82BE4" w:rsidRDefault="00C82BE4" w:rsidP="00C82BE4">
      <w:r>
        <w:t>Documents upon which another document has a dependency cannot be deleted.</w:t>
      </w:r>
    </w:p>
    <w:p w:rsidR="00C82BE4" w:rsidRDefault="00C82BE4" w:rsidP="00C82BE4">
      <w:pPr>
        <w:pStyle w:val="Heading3"/>
        <w:numPr>
          <w:ilvl w:val="2"/>
          <w:numId w:val="24"/>
        </w:numPr>
        <w:suppressAutoHyphens/>
        <w:spacing w:after="60"/>
      </w:pPr>
      <w:bookmarkStart w:id="95" w:name="_Toc258604166"/>
      <w:r>
        <w:t>Miscellaneous Types</w:t>
      </w:r>
      <w:bookmarkEnd w:id="95"/>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beringChange w:id="96" w:author="kurt stam" w:date="2012-11-30T09:19:00Z" w:original=""/>
        </w:numPr>
        <w:suppressAutoHyphens/>
        <w:spacing w:before="60" w:after="60"/>
      </w:pPr>
      <w:r>
        <w:lastRenderedPageBreak/>
        <w:t xml:space="preserve">This is a special Artifact Type </w:t>
      </w:r>
      <w:r w:rsidR="000531EF">
        <w:t xml:space="preserve">that </w:t>
      </w:r>
      <w:r>
        <w:t xml:space="preserve">is used to persist queries in the repository.  Additional information on this topic is available in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r w:rsidR="00B62353">
        <w:fldChar w:fldCharType="begin"/>
      </w:r>
      <w:r w:rsidR="00422304">
        <w:instrText xml:space="preserve"> REF _Ref157581466 \h </w:instrText>
      </w:r>
      <w:r w:rsidR="00B62353">
        <w:fldChar w:fldCharType="separate"/>
      </w:r>
      <w:r>
        <w:t>Classification Systems in S-RAMP</w:t>
      </w:r>
      <w:r w:rsidR="00B62353">
        <w:fldChar w:fldCharType="end"/>
      </w:r>
      <w:r>
        <w:t>.</w:t>
      </w:r>
    </w:p>
    <w:p w:rsidR="00C82BE4" w:rsidRDefault="00C82BE4" w:rsidP="00C82BE4">
      <w:r>
        <w:rPr>
          <w:b/>
          <w:i/>
        </w:rPr>
        <w:t>UserDefinedArtifactType</w:t>
      </w:r>
      <w:r>
        <w:t xml:space="preserve">: </w:t>
      </w:r>
    </w:p>
    <w:p w:rsidR="00C82BE4" w:rsidRDefault="00C82BE4" w:rsidP="00C82BE4">
      <w:pPr>
        <w:numPr>
          <w:ilvl w:val="0"/>
          <w:numId w:val="29"/>
          <w:numberingChange w:id="97" w:author="kurt stam" w:date="2012-11-30T09:19:00Z" w:original=""/>
        </w:numPr>
        <w:suppressAutoHyphens/>
        <w:spacing w:before="60" w:after="60"/>
      </w:pPr>
      <w:r>
        <w:t xml:space="preserve">The </w:t>
      </w:r>
      <w:r>
        <w:rPr>
          <w:i/>
        </w:rPr>
        <w:t>UserDefinedArtifactType</w:t>
      </w:r>
      <w:r>
        <w:t xml:space="preserve"> allows clients to create their own artifact type when it is not pre</w:t>
      </w:r>
      <w:r w:rsidR="00C95E04">
        <w:t>-</w:t>
      </w:r>
      <w:r>
        <w:t xml:space="preserve">defined in an S-RAMP model.  The </w:t>
      </w:r>
      <w:r>
        <w:rPr>
          <w:i/>
        </w:rPr>
        <w:t>userType</w:t>
      </w:r>
      <w:r>
        <w:t xml:space="preserve"> property is intended to provide an indication of the object type.</w:t>
      </w:r>
    </w:p>
    <w:p w:rsidR="00C82BE4" w:rsidRDefault="00C82BE4" w:rsidP="00C82BE4">
      <w:pPr>
        <w:ind w:left="360"/>
      </w:pPr>
    </w:p>
    <w:p w:rsidR="00C82BE4" w:rsidRDefault="00C82BE4" w:rsidP="00C82BE4">
      <w:pPr>
        <w:pStyle w:val="Heading2"/>
        <w:numPr>
          <w:ilvl w:val="1"/>
          <w:numId w:val="24"/>
        </w:numPr>
        <w:suppressAutoHyphens/>
        <w:spacing w:after="60"/>
      </w:pPr>
      <w:bookmarkStart w:id="98" w:name="_Toc258604167"/>
      <w:r>
        <w:t>Modeling SOA Concepts</w:t>
      </w:r>
      <w:bookmarkEnd w:id="98"/>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7"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Pr>
        <w:suppressAutoHyphens/>
        <w:spacing w:before="60" w:after="60"/>
      </w:pPr>
      <w:r>
        <w:t xml:space="preserve">S-RAMP SOA Model </w:t>
      </w:r>
    </w:p>
    <w:p w:rsidR="00C82BE4" w:rsidRDefault="00C82BE4" w:rsidP="00C82BE4">
      <w:pPr>
        <w:numPr>
          <w:ilvl w:val="0"/>
          <w:numId w:val="28"/>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Pr>
        <w:suppressAutoHyphens/>
        <w:spacing w:after="60"/>
      </w:pPr>
      <w:bookmarkStart w:id="99" w:name="_Ref252462885"/>
      <w:bookmarkStart w:id="100" w:name="_Ref254445123"/>
      <w:bookmarkStart w:id="101" w:name="_Toc258604168"/>
      <w:r>
        <w:t xml:space="preserve">The SOA </w:t>
      </w:r>
      <w:bookmarkEnd w:id="99"/>
      <w:r>
        <w:t>Model</w:t>
      </w:r>
      <w:bookmarkEnd w:id="100"/>
      <w:bookmarkEnd w:id="101"/>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B62353">
        <w:fldChar w:fldCharType="begin"/>
      </w:r>
      <w:r w:rsidR="00422304">
        <w:instrText xml:space="preserve"> REF _Ref252913504 \h </w:instrText>
      </w:r>
      <w:r w:rsidR="00B62353">
        <w:fldChar w:fldCharType="separate"/>
      </w:r>
      <w:r>
        <w:t xml:space="preserve">Figure </w:t>
      </w:r>
      <w:r>
        <w:rPr>
          <w:noProof/>
        </w:rPr>
        <w:t>2</w:t>
      </w:r>
      <w:r w:rsidR="00B62353">
        <w:fldChar w:fldCharType="end"/>
      </w:r>
      <w:r>
        <w:t xml:space="preserve"> below.</w:t>
      </w:r>
    </w:p>
    <w:p w:rsidR="00C82BE4" w:rsidRDefault="00834401" w:rsidP="00C82BE4">
      <w:pPr>
        <w:keepNext/>
      </w:pPr>
      <w:r>
        <w:rPr>
          <w:noProof/>
        </w:rPr>
        <w:lastRenderedPageBreak/>
        <w:drawing>
          <wp:inline distT="0" distB="0" distL="0" distR="0" wp14:anchorId="3F495908" wp14:editId="7BE95B13">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8"/>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102" w:name="_Ref252913504"/>
      <w:bookmarkStart w:id="103" w:name="_Toc258604196"/>
      <w:r w:rsidRPr="007A7871">
        <w:rPr>
          <w:i/>
          <w:sz w:val="18"/>
        </w:rPr>
        <w:t xml:space="preserve">Figure </w:t>
      </w:r>
      <w:r w:rsidR="00B62353" w:rsidRPr="007A7871">
        <w:rPr>
          <w:i/>
          <w:sz w:val="18"/>
        </w:rPr>
        <w:fldChar w:fldCharType="begin"/>
      </w:r>
      <w:r w:rsidRPr="007A7871">
        <w:rPr>
          <w:i/>
          <w:sz w:val="18"/>
        </w:rPr>
        <w:instrText xml:space="preserve"> SEQ "Figure" \*Arabic </w:instrText>
      </w:r>
      <w:r w:rsidR="00B62353" w:rsidRPr="007A7871">
        <w:rPr>
          <w:i/>
          <w:sz w:val="18"/>
        </w:rPr>
        <w:fldChar w:fldCharType="separate"/>
      </w:r>
      <w:r w:rsidRPr="007A7871">
        <w:rPr>
          <w:i/>
          <w:noProof/>
          <w:sz w:val="18"/>
        </w:rPr>
        <w:t>2</w:t>
      </w:r>
      <w:r w:rsidR="00B62353" w:rsidRPr="007A7871">
        <w:rPr>
          <w:i/>
          <w:sz w:val="18"/>
        </w:rPr>
        <w:fldChar w:fldCharType="end"/>
      </w:r>
      <w:bookmarkEnd w:id="102"/>
      <w:r w:rsidRPr="007A7871">
        <w:rPr>
          <w:i/>
          <w:sz w:val="18"/>
        </w:rPr>
        <w:t>:  Conceptualized Model of  SOA Model Artifacts</w:t>
      </w:r>
      <w:bookmarkEnd w:id="103"/>
      <w:r w:rsidRPr="007A7871">
        <w:rPr>
          <w:i/>
          <w:sz w:val="18"/>
        </w:rPr>
        <w:t xml:space="preserve"> (part 1)</w:t>
      </w:r>
    </w:p>
    <w:p w:rsidR="00C82BE4" w:rsidRDefault="00834401" w:rsidP="00C82BE4">
      <w:r>
        <w:rPr>
          <w:noProof/>
        </w:rPr>
        <w:lastRenderedPageBreak/>
        <w:drawing>
          <wp:inline distT="0" distB="0" distL="0" distR="0" wp14:anchorId="4257D992" wp14:editId="3F427EA5">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29"/>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B62353">
        <w:fldChar w:fldCharType="begin"/>
      </w:r>
      <w:r>
        <w:instrText xml:space="preserve"> SEQ "Figure" \*Arabic </w:instrText>
      </w:r>
      <w:r w:rsidR="00B62353">
        <w:fldChar w:fldCharType="separate"/>
      </w:r>
      <w:r>
        <w:rPr>
          <w:noProof/>
        </w:rPr>
        <w:t>3</w:t>
      </w:r>
      <w:r w:rsidR="00B62353">
        <w:fldChar w:fldCharType="end"/>
      </w:r>
      <w:r>
        <w:t>:  Conceptualized Model of  SOA Model Artifacts (part 2)</w:t>
      </w:r>
    </w:p>
    <w:p w:rsidR="001E5F42" w:rsidRDefault="001E5F42" w:rsidP="00C82BE4"/>
    <w:p w:rsidR="00C82BE4" w:rsidRDefault="00C82BE4" w:rsidP="00C82BE4">
      <w:r>
        <w:lastRenderedPageBreak/>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B62353">
        <w:fldChar w:fldCharType="begin"/>
      </w:r>
      <w:r w:rsidR="00422304">
        <w:instrText xml:space="preserve"> REF _Ref157581778 \r \h </w:instrText>
      </w:r>
      <w:r w:rsidR="00B62353">
        <w:fldChar w:fldCharType="separate"/>
      </w:r>
      <w:r>
        <w:t>F</w:t>
      </w:r>
      <w:r w:rsidR="00B62353">
        <w:fldChar w:fldCharType="end"/>
      </w:r>
      <w:r>
        <w:t>.</w:t>
      </w:r>
    </w:p>
    <w:p w:rsidR="00C82BE4" w:rsidRDefault="00C82BE4" w:rsidP="00C82BE4">
      <w:pPr>
        <w:pStyle w:val="Heading4"/>
        <w:numPr>
          <w:ilvl w:val="3"/>
          <w:numId w:val="24"/>
        </w:numPr>
        <w:suppressAutoHyphens/>
        <w:spacing w:after="60"/>
      </w:pPr>
      <w:bookmarkStart w:id="104" w:name="_Toc258604169"/>
      <w:r>
        <w:t>SOA Model Artifact Types and Relationships</w:t>
      </w:r>
      <w:bookmarkEnd w:id="104"/>
    </w:p>
    <w:p w:rsidR="00C82BE4" w:rsidRDefault="00C82BE4" w:rsidP="00C82BE4">
      <w:bookmarkStart w:id="105"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B62353">
        <w:fldChar w:fldCharType="begin"/>
      </w:r>
      <w:r w:rsidR="00422304">
        <w:instrText xml:space="preserve"> REF _Ref157582133 \r \h </w:instrText>
      </w:r>
      <w:r w:rsidR="00B62353">
        <w:fldChar w:fldCharType="separate"/>
      </w:r>
      <w:r>
        <w:t>2.3.3</w:t>
      </w:r>
      <w:r w:rsidR="00B62353">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The relationships </w:t>
      </w:r>
      <w:r w:rsidR="000531EF">
        <w:t xml:space="preserve">that </w:t>
      </w:r>
      <w:r>
        <w:t xml:space="preserve">have been added to artifacts from the SOA Ontology are summarized in </w:t>
      </w:r>
      <w:r w:rsidR="00B62353">
        <w:fldChar w:fldCharType="begin"/>
      </w:r>
      <w:r w:rsidR="00422304">
        <w:instrText xml:space="preserve"> REF _Ref157582038 \h </w:instrText>
      </w:r>
      <w:r w:rsidR="00B62353">
        <w:fldChar w:fldCharType="separate"/>
      </w:r>
      <w:r>
        <w:t xml:space="preserve">Figure </w:t>
      </w:r>
      <w:r>
        <w:rPr>
          <w:noProof/>
        </w:rPr>
        <w:t>3</w:t>
      </w:r>
      <w:r w:rsidR="00B62353">
        <w:fldChar w:fldCharType="end"/>
      </w:r>
      <w:r>
        <w:t xml:space="preserve"> below.</w:t>
      </w:r>
    </w:p>
    <w:p w:rsidR="00C82BE4" w:rsidRDefault="00C82BE4" w:rsidP="00C82BE4"/>
    <w:p w:rsidR="00C82BE4" w:rsidRDefault="00673611" w:rsidP="00C82BE4">
      <w:pPr>
        <w:pStyle w:val="Caption"/>
      </w:pPr>
      <w:bookmarkStart w:id="106" w:name="_Ref157582029"/>
      <w:r>
        <w:t>Table 5</w:t>
      </w:r>
      <w:r w:rsidR="00C82BE4">
        <w:t>:  SOA Model Relationships</w:t>
      </w:r>
      <w:bookmarkEnd w:id="106"/>
    </w:p>
    <w:tbl>
      <w:tblPr>
        <w:tblW w:w="8820" w:type="dxa"/>
        <w:tblInd w:w="108" w:type="dxa"/>
        <w:tblLayout w:type="fixed"/>
        <w:tblLook w:val="0000" w:firstRow="0" w:lastRow="0" w:firstColumn="0" w:lastColumn="0" w:noHBand="0" w:noVBand="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Pr>
        <w:suppressAutoHyphens/>
        <w:spacing w:after="60"/>
      </w:pPr>
      <w:bookmarkStart w:id="107" w:name="_Toc258604170"/>
      <w:r>
        <w:lastRenderedPageBreak/>
        <w:t xml:space="preserve">The </w:t>
      </w:r>
      <w:bookmarkEnd w:id="105"/>
      <w:r>
        <w:t>Service Implementation Model</w:t>
      </w:r>
      <w:bookmarkEnd w:id="107"/>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B62353">
        <w:fldChar w:fldCharType="begin"/>
      </w:r>
      <w:r w:rsidR="00422304">
        <w:instrText xml:space="preserve"> REF _Ref258605936 \h </w:instrText>
      </w:r>
      <w:r w:rsidR="00B62353">
        <w:fldChar w:fldCharType="separate"/>
      </w:r>
      <w:r>
        <w:t xml:space="preserve">Figure </w:t>
      </w:r>
      <w:r>
        <w:rPr>
          <w:noProof/>
        </w:rPr>
        <w:t>4</w:t>
      </w:r>
      <w:r w:rsidR="00B62353">
        <w:fldChar w:fldCharType="end"/>
      </w:r>
      <w:r>
        <w:t xml:space="preserve"> below illustrates the conceptualized Service Implementation Model artifacts.</w:t>
      </w:r>
    </w:p>
    <w:p w:rsidR="00C82BE4" w:rsidRDefault="00C82BE4" w:rsidP="00C82BE4">
      <w:pPr>
        <w:keepNext/>
      </w:pPr>
      <w:bookmarkStart w:id="108" w:name="_Ref242687660"/>
    </w:p>
    <w:p w:rsidR="00C82BE4" w:rsidRDefault="00834401" w:rsidP="00C82BE4">
      <w:pPr>
        <w:keepNext/>
      </w:pPr>
      <w:r>
        <w:rPr>
          <w:noProof/>
        </w:rPr>
        <w:drawing>
          <wp:inline distT="0" distB="0" distL="0" distR="0" wp14:anchorId="550896A2" wp14:editId="458798B2">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30"/>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109" w:name="_Ref258605936"/>
      <w:bookmarkStart w:id="110" w:name="_Toc258604198"/>
      <w:r>
        <w:t xml:space="preserve">Figure </w:t>
      </w:r>
      <w:bookmarkEnd w:id="109"/>
      <w:r w:rsidR="00673611">
        <w:t>4</w:t>
      </w:r>
      <w:r>
        <w:t>:  Conceptualized Model of Service Implementation Model Artifacts</w:t>
      </w:r>
      <w:bookmarkEnd w:id="110"/>
    </w:p>
    <w:p w:rsidR="00C82BE4" w:rsidRDefault="00C82BE4" w:rsidP="00C82BE4"/>
    <w:bookmarkEnd w:id="108"/>
    <w:p w:rsidR="00C82BE4" w:rsidRDefault="00C82BE4" w:rsidP="00C82BE4">
      <w:r>
        <w:t xml:space="preserve">S-RAMP provides an XML Schema representation of the Service Implementation Model.  It can be found in Appendix </w:t>
      </w:r>
      <w:r w:rsidR="00B62353">
        <w:fldChar w:fldCharType="begin"/>
      </w:r>
      <w:r w:rsidR="00422304">
        <w:instrText xml:space="preserve"> REF _Ref157582245 \r \h </w:instrText>
      </w:r>
      <w:r w:rsidR="00B62353">
        <w:fldChar w:fldCharType="separate"/>
      </w:r>
      <w:r>
        <w:t>G</w:t>
      </w:r>
      <w:r w:rsidR="00B62353">
        <w:fldChar w:fldCharType="end"/>
      </w:r>
      <w:r>
        <w:t>.  The sub-sections that follow discuss each of the Service Implementation Artifact types in more detail.</w:t>
      </w:r>
    </w:p>
    <w:p w:rsidR="00C82BE4" w:rsidRDefault="00C82BE4" w:rsidP="00C82BE4">
      <w:pPr>
        <w:pStyle w:val="Heading3"/>
        <w:numPr>
          <w:ilvl w:val="2"/>
          <w:numId w:val="24"/>
        </w:numPr>
        <w:suppressAutoHyphens/>
        <w:spacing w:after="60"/>
      </w:pPr>
      <w:bookmarkStart w:id="111" w:name="_Toc258604171"/>
      <w:bookmarkStart w:id="112" w:name="_Ref157582133"/>
      <w:r>
        <w:t>Service Implementation Model Artifact Types</w:t>
      </w:r>
      <w:bookmarkEnd w:id="111"/>
      <w:bookmarkEnd w:id="112"/>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t>
      </w:r>
      <w:r w:rsidR="000531EF">
        <w:t xml:space="preserve">that </w:t>
      </w:r>
      <w:r>
        <w:t>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beringChange w:id="113" w:author="kurt stam" w:date="2012-11-30T09:19:00Z" w:original=""/>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beringChange w:id="114" w:author="kurt stam" w:date="2012-11-30T09:19:00Z" w:original=""/>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beringChange w:id="115" w:author="kurt stam" w:date="2012-11-30T09:19:00Z" w:original=""/>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t>
      </w:r>
      <w:r w:rsidR="000531EF">
        <w:t xml:space="preserve">that </w:t>
      </w:r>
      <w:r>
        <w:t xml:space="preserve">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beringChange w:id="116" w:author="kurt stam" w:date="2012-11-30T09:19:00Z" w:original=""/>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Pr>
        <w:suppressAutoHyphens/>
        <w:spacing w:after="60"/>
      </w:pPr>
      <w:bookmarkStart w:id="117" w:name="_Toc258604172"/>
      <w:r>
        <w:lastRenderedPageBreak/>
        <w:t>Derived Models</w:t>
      </w:r>
      <w:bookmarkEnd w:id="117"/>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B62353">
        <w:fldChar w:fldCharType="begin"/>
      </w:r>
      <w:r w:rsidR="00422304">
        <w:instrText xml:space="preserve"> REF _Ref157582290 \r \h </w:instrText>
      </w:r>
      <w:r w:rsidR="00B62353">
        <w:fldChar w:fldCharType="separate"/>
      </w:r>
      <w:r>
        <w:t>H</w:t>
      </w:r>
      <w:r w:rsidR="00B62353">
        <w:fldChar w:fldCharType="end"/>
      </w:r>
      <w:r>
        <w:t xml:space="preserve"> describes all of the Derived Model schemas defined in S-RAMP.</w:t>
      </w:r>
    </w:p>
    <w:p w:rsidR="00C82BE4" w:rsidRDefault="00C82BE4" w:rsidP="00C82BE4">
      <w:pPr>
        <w:pStyle w:val="Heading3"/>
        <w:numPr>
          <w:ilvl w:val="2"/>
          <w:numId w:val="24"/>
        </w:numPr>
        <w:suppressAutoHyphens/>
        <w:spacing w:after="60"/>
      </w:pPr>
      <w:bookmarkStart w:id="118" w:name="_Toc258604173"/>
      <w:r>
        <w:t>The Policy Model</w:t>
      </w:r>
      <w:bookmarkEnd w:id="118"/>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B62353">
        <w:fldChar w:fldCharType="begin"/>
      </w:r>
      <w:r w:rsidR="00422304">
        <w:instrText xml:space="preserve"> REF _Ref246392105 \h </w:instrText>
      </w:r>
      <w:r w:rsidR="00B62353">
        <w:fldChar w:fldCharType="separate"/>
      </w:r>
      <w:r>
        <w:t xml:space="preserve">Figure </w:t>
      </w:r>
      <w:r>
        <w:rPr>
          <w:noProof/>
        </w:rPr>
        <w:t>5</w:t>
      </w:r>
      <w:r w:rsidR="00B62353">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14:anchorId="3EF710DC" wp14:editId="274E9D6B">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1"/>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119" w:name="_Ref246392105"/>
      <w:bookmarkStart w:id="120" w:name="_Toc258604199"/>
      <w:r>
        <w:t xml:space="preserve">Figure </w:t>
      </w:r>
      <w:fldSimple w:instr=" SEQ &quot;Figure&quot; \*Arabic ">
        <w:r>
          <w:rPr>
            <w:noProof/>
          </w:rPr>
          <w:t>5</w:t>
        </w:r>
      </w:fldSimple>
      <w:bookmarkEnd w:id="119"/>
      <w:r>
        <w:t>:  Conceptualized Model of Policy Model Artifacts</w:t>
      </w:r>
      <w:bookmarkEnd w:id="120"/>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Pr>
        <w:suppressAutoHyphens/>
        <w:spacing w:after="60"/>
      </w:pPr>
      <w:bookmarkStart w:id="121" w:name="_Toc258604174"/>
      <w:r>
        <w:t>The XSD Model</w:t>
      </w:r>
      <w:bookmarkEnd w:id="121"/>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B62353">
        <w:fldChar w:fldCharType="begin"/>
      </w:r>
      <w:r w:rsidR="00422304">
        <w:instrText xml:space="preserve"> REF _Ref225586646 \h </w:instrText>
      </w:r>
      <w:r w:rsidR="00B62353">
        <w:fldChar w:fldCharType="separate"/>
      </w:r>
      <w:r>
        <w:t xml:space="preserve">Figure </w:t>
      </w:r>
      <w:r>
        <w:rPr>
          <w:noProof/>
        </w:rPr>
        <w:t>6</w:t>
      </w:r>
      <w:r w:rsidR="00B62353">
        <w:fldChar w:fldCharType="end"/>
      </w:r>
      <w:r>
        <w:t xml:space="preserve">.  </w:t>
      </w:r>
    </w:p>
    <w:p w:rsidR="00C82BE4" w:rsidRDefault="00C82BE4" w:rsidP="00C82BE4"/>
    <w:p w:rsidR="00C82BE4" w:rsidRDefault="004E0547" w:rsidP="00C82BE4">
      <w:r w:rsidRPr="00914DEF">
        <w:rPr>
          <w:rFonts w:ascii="Times New Roman" w:eastAsia="MS Mincho" w:hAnsi="Times New Roman"/>
          <w:noProof/>
          <w:sz w:val="16"/>
          <w:szCs w:val="16"/>
        </w:rPr>
        <w:drawing>
          <wp:inline distT="0" distB="0" distL="0" distR="0" wp14:anchorId="0DF9CF04" wp14:editId="43878852">
            <wp:extent cx="5689600" cy="5994400"/>
            <wp:effectExtent l="25400" t="0" r="0" b="0"/>
            <wp:docPr id="1" name="Picture 0"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2"/>
                    <a:srcRect r="4273" b="27692"/>
                    <a:stretch>
                      <a:fillRect/>
                    </a:stretch>
                  </pic:blipFill>
                  <pic:spPr>
                    <a:xfrm>
                      <a:off x="0" y="0"/>
                      <a:ext cx="5689600" cy="5994400"/>
                    </a:xfrm>
                    <a:prstGeom prst="rect">
                      <a:avLst/>
                    </a:prstGeom>
                  </pic:spPr>
                </pic:pic>
              </a:graphicData>
            </a:graphic>
          </wp:inline>
        </w:drawing>
      </w:r>
    </w:p>
    <w:p w:rsidR="00C82BE4" w:rsidRDefault="00C82BE4" w:rsidP="00C82BE4">
      <w:pPr>
        <w:pStyle w:val="Caption"/>
      </w:pPr>
      <w:bookmarkStart w:id="122" w:name="_Ref225586646"/>
      <w:bookmarkStart w:id="123" w:name="_Ref225586625"/>
      <w:bookmarkStart w:id="124" w:name="_Toc258604200"/>
      <w:r>
        <w:t xml:space="preserve">Figure </w:t>
      </w:r>
      <w:bookmarkEnd w:id="122"/>
      <w:r w:rsidR="00673611">
        <w:t>6</w:t>
      </w:r>
      <w:r>
        <w:t>:  Conceptualized Model of XSD Model Artifacts</w:t>
      </w:r>
      <w:bookmarkEnd w:id="123"/>
      <w:bookmarkEnd w:id="124"/>
    </w:p>
    <w:p w:rsidR="00C82BE4" w:rsidRDefault="00C82BE4" w:rsidP="00C82BE4">
      <w:pPr>
        <w:keepNext/>
      </w:pPr>
      <w:r>
        <w:lastRenderedPageBreak/>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Pr>
        <w:suppressAutoHyphens/>
        <w:spacing w:after="60"/>
        <w:ind w:right="-180"/>
      </w:pPr>
      <w:bookmarkStart w:id="125" w:name="_Toc258604175"/>
      <w:r>
        <w:t>The WSDL Model</w:t>
      </w:r>
      <w:bookmarkEnd w:id="125"/>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B62353"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lastRenderedPageBreak/>
        <w:drawing>
          <wp:inline distT="0" distB="0" distL="0" distR="0" wp14:anchorId="418590A6" wp14:editId="3C0B087F">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3"/>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126" w:name="_Ref242718499"/>
      <w:bookmarkStart w:id="127" w:name="_Ref225591291"/>
      <w:bookmarkStart w:id="128" w:name="_Toc258604201"/>
      <w:r>
        <w:t xml:space="preserve">Figure </w:t>
      </w:r>
      <w:fldSimple w:instr=" SEQ &quot;Figure&quot; \*Arabic ">
        <w:r>
          <w:rPr>
            <w:noProof/>
          </w:rPr>
          <w:t>7</w:t>
        </w:r>
      </w:fldSimple>
      <w:bookmarkEnd w:id="126"/>
      <w:bookmarkEnd w:id="127"/>
      <w:r>
        <w:t>:  Conceptual Diagram of WSDL Model: Part 1</w:t>
      </w:r>
      <w:bookmarkEnd w:id="128"/>
    </w:p>
    <w:p w:rsidR="00C82BE4" w:rsidRDefault="00FA3C24" w:rsidP="00C82BE4">
      <w:pPr>
        <w:keepNext/>
        <w:jc w:val="center"/>
      </w:pPr>
      <w:r>
        <w:rPr>
          <w:noProof/>
        </w:rPr>
        <w:lastRenderedPageBreak/>
        <w:drawing>
          <wp:inline distT="0" distB="0" distL="0" distR="0" wp14:anchorId="0E51C1F6" wp14:editId="718ABB54">
            <wp:extent cx="5918200" cy="7302500"/>
            <wp:effectExtent l="25400" t="0" r="0" b="0"/>
            <wp:docPr id="2" name="Picture 1"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4"/>
                    <a:srcRect r="427" b="6486"/>
                    <a:stretch>
                      <a:fillRect/>
                    </a:stretch>
                  </pic:blipFill>
                  <pic:spPr>
                    <a:xfrm>
                      <a:off x="0" y="0"/>
                      <a:ext cx="5918200" cy="7302500"/>
                    </a:xfrm>
                    <a:prstGeom prst="rect">
                      <a:avLst/>
                    </a:prstGeom>
                  </pic:spPr>
                </pic:pic>
              </a:graphicData>
            </a:graphic>
          </wp:inline>
        </w:drawing>
      </w:r>
    </w:p>
    <w:p w:rsidR="00C82BE4" w:rsidRDefault="00C82BE4" w:rsidP="00C82BE4">
      <w:pPr>
        <w:pStyle w:val="Caption"/>
      </w:pPr>
      <w:bookmarkStart w:id="129" w:name="_Ref242717814"/>
      <w:bookmarkStart w:id="130" w:name="_Toc258604202"/>
      <w:r>
        <w:t xml:space="preserve">Figure </w:t>
      </w:r>
      <w:fldSimple w:instr=" SEQ &quot;Figure&quot; \*Arabic ">
        <w:r>
          <w:rPr>
            <w:noProof/>
          </w:rPr>
          <w:t>8</w:t>
        </w:r>
      </w:fldSimple>
      <w:bookmarkEnd w:id="129"/>
      <w:r>
        <w:t>:  Conceptual Diagram of WSDL Model: Part 2</w:t>
      </w:r>
      <w:bookmarkEnd w:id="130"/>
    </w:p>
    <w:p w:rsidR="00320F3D" w:rsidRDefault="00320F3D" w:rsidP="00320F3D">
      <w:r>
        <w:t xml:space="preserve">Note that aggregation relationships in these diagrams are modeled as Derived Relationships in the WSDL Model schema found in Appendix </w:t>
      </w:r>
      <w:r w:rsidR="00B62353">
        <w:fldChar w:fldCharType="begin"/>
      </w:r>
      <w:r>
        <w:instrText xml:space="preserve"> REF _Ref157582360 \r \h </w:instrText>
      </w:r>
      <w:r w:rsidR="00B62353">
        <w:fldChar w:fldCharType="separate"/>
      </w:r>
      <w:r>
        <w:t>H.3</w:t>
      </w:r>
      <w:r w:rsidR="00B62353">
        <w:fldChar w:fldCharType="end"/>
      </w:r>
      <w:r>
        <w:t xml:space="preserve">.  </w:t>
      </w:r>
    </w:p>
    <w:p w:rsidR="00320F3D" w:rsidRDefault="00320F3D" w:rsidP="00320F3D">
      <w:r>
        <w:lastRenderedPageBreak/>
        <w:t xml:space="preserve">Note that the WsdlExtension Artifact Type illustrated in </w:t>
      </w:r>
      <w:r w:rsidR="00B62353">
        <w:fldChar w:fldCharType="begin"/>
      </w:r>
      <w:r>
        <w:instrText xml:space="preserve"> REF _Ref242717814 \h </w:instrText>
      </w:r>
      <w:r w:rsidR="00B62353">
        <w:fldChar w:fldCharType="separate"/>
      </w:r>
      <w:r>
        <w:t xml:space="preserve">Figure </w:t>
      </w:r>
      <w:r>
        <w:rPr>
          <w:noProof/>
        </w:rPr>
        <w:t>8</w:t>
      </w:r>
      <w:r w:rsidR="00B62353">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Pr>
        <w:suppressAutoHyphens/>
        <w:spacing w:after="60"/>
      </w:pPr>
      <w:bookmarkStart w:id="131" w:name="_Toc258604176"/>
      <w:r>
        <w:t>The SOAPWSDL Model</w:t>
      </w:r>
      <w:bookmarkEnd w:id="131"/>
    </w:p>
    <w:p w:rsidR="00C82BE4" w:rsidRDefault="00C82BE4" w:rsidP="00C82BE4">
      <w:r>
        <w:t xml:space="preserve">The SOAPWSDL Model contains the SOAP 1.1 binding specific WSDL Model artifacts for WSDL 1.1.  It is separated into its own Model and schema to simplify its use.  </w:t>
      </w:r>
      <w:r w:rsidR="00B62353">
        <w:fldChar w:fldCharType="begin"/>
      </w:r>
      <w:r w:rsidR="00422304">
        <w:instrText xml:space="preserve"> REF _Ref225608077 \h </w:instrText>
      </w:r>
      <w:r w:rsidR="00B62353">
        <w:fldChar w:fldCharType="separate"/>
      </w:r>
      <w:r>
        <w:t xml:space="preserve">Figure </w:t>
      </w:r>
      <w:r>
        <w:rPr>
          <w:noProof/>
        </w:rPr>
        <w:t>10</w:t>
      </w:r>
      <w:r w:rsidR="00B62353">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14:anchorId="724171DC" wp14:editId="53B9F7F0">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5"/>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132" w:name="_Ref242718939"/>
      <w:bookmarkStart w:id="133" w:name="_Ref225608077"/>
      <w:bookmarkStart w:id="134" w:name="_Toc258604204"/>
      <w:r>
        <w:t xml:space="preserve">Figure </w:t>
      </w:r>
      <w:fldSimple w:instr=" SEQ &quot;Figure&quot; \*Arabic ">
        <w:r>
          <w:rPr>
            <w:noProof/>
          </w:rPr>
          <w:t>10</w:t>
        </w:r>
      </w:fldSimple>
      <w:bookmarkEnd w:id="132"/>
      <w:bookmarkEnd w:id="133"/>
      <w:r>
        <w:t>:  Conceptualized Diagram of the SOAP WSDL Model</w:t>
      </w:r>
      <w:bookmarkEnd w:id="134"/>
    </w:p>
    <w:p w:rsidR="00C82BE4" w:rsidRDefault="00C82BE4" w:rsidP="00C82BE4"/>
    <w:p w:rsidR="00C82BE4" w:rsidRDefault="00C82BE4" w:rsidP="00C82BE4">
      <w:pPr>
        <w:pStyle w:val="Heading2"/>
        <w:numPr>
          <w:ilvl w:val="1"/>
          <w:numId w:val="24"/>
        </w:numPr>
        <w:suppressAutoHyphens/>
        <w:spacing w:after="60"/>
      </w:pPr>
      <w:bookmarkStart w:id="135" w:name="_Toc258604177"/>
      <w:r>
        <w:t>Referencing S-RAMP Artifacts</w:t>
      </w:r>
      <w:bookmarkEnd w:id="135"/>
    </w:p>
    <w:p w:rsidR="00C82BE4" w:rsidRDefault="00C82BE4" w:rsidP="00C82BE4">
      <w:r>
        <w:t>This section describes the syntax for referencing Artifact Type(s) in the S-RAMP bindings. The use of the references described in this section to operate on S-RAMP artifacts is specific to the binding used (e.g., the S-RAMP Atom Binding).  Please refer to the appropriate binding specific document of this specification for details.</w:t>
      </w:r>
    </w:p>
    <w:p w:rsidR="00C82BE4" w:rsidRDefault="00C82BE4" w:rsidP="00C82BE4">
      <w:r>
        <w:t>The following referential syntax applies:</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beringChange w:id="136" w:author="kurt stam" w:date="2012-11-30T09:19:00Z" w:original=""/>
        </w:numPr>
        <w:suppressAutoHyphens/>
        <w:spacing w:before="60" w:after="60"/>
      </w:pPr>
      <w:r>
        <w:t>A reference of  “/s-ramp” refers to all Artifact Types in all models</w:t>
      </w:r>
    </w:p>
    <w:p w:rsidR="00C82BE4" w:rsidRDefault="00C82BE4" w:rsidP="00C82BE4">
      <w:pPr>
        <w:numPr>
          <w:ilvl w:val="0"/>
          <w:numId w:val="30"/>
          <w:numberingChange w:id="137" w:author="kurt stam" w:date="2012-11-30T09:19:00Z" w:original=""/>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beringChange w:id="138" w:author="kurt stam" w:date="2012-11-30T09:19:00Z" w:original=""/>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B62353" w:rsidP="00C82BE4">
      <w:r>
        <w:lastRenderedPageBreak/>
        <w:fldChar w:fldCharType="begin"/>
      </w:r>
      <w:r w:rsidR="00422304">
        <w:instrText xml:space="preserve"> REF _Ref225579143 \h </w:instrText>
      </w:r>
      <w:r>
        <w:fldChar w:fldCharType="separate"/>
      </w:r>
      <w:r w:rsidR="00C82BE4">
        <w:t xml:space="preserve">Table </w:t>
      </w:r>
      <w:r w:rsidR="00C82BE4">
        <w:rPr>
          <w:noProof/>
        </w:rPr>
        <w:t>5</w:t>
      </w:r>
      <w:r>
        <w:fldChar w:fldCharType="end"/>
      </w:r>
      <w:r w:rsidR="00C82BE4">
        <w:t xml:space="preserve"> below provides the valid 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139" w:name="_Ref225579143"/>
      <w:bookmarkStart w:id="140" w:name="_Toc258604210"/>
      <w:r>
        <w:t>Table</w:t>
      </w:r>
      <w:r w:rsidR="00070E63">
        <w:t xml:space="preserve"> </w:t>
      </w:r>
      <w:bookmarkEnd w:id="139"/>
      <w:r w:rsidR="00070E63">
        <w:t>6</w:t>
      </w:r>
      <w:r>
        <w:t>:  Artifact Models and Types</w:t>
      </w:r>
      <w:bookmarkEnd w:id="140"/>
    </w:p>
    <w:tbl>
      <w:tblPr>
        <w:tblW w:w="0" w:type="auto"/>
        <w:tblInd w:w="715" w:type="dxa"/>
        <w:tblLayout w:type="fixed"/>
        <w:tblLook w:val="0000" w:firstRow="0" w:lastRow="0" w:firstColumn="0" w:lastColumn="0" w:noHBand="0" w:noVBand="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user</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{User Defined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 xml:space="preserve">Below are some examples of valid S-RAMP model and Artifact Type references.  </w:t>
      </w:r>
    </w:p>
    <w:p w:rsidR="00C82BE4" w:rsidRDefault="00C82BE4" w:rsidP="00C82BE4"/>
    <w:p w:rsidR="00C82BE4" w:rsidRDefault="00C82BE4" w:rsidP="00C82BE4">
      <w:pPr>
        <w:pStyle w:val="Caption"/>
      </w:pPr>
      <w:bookmarkStart w:id="141" w:name="_Toc258604215"/>
      <w:r>
        <w:t xml:space="preserve">Example </w:t>
      </w:r>
      <w:fldSimple w:instr=" SEQ &quot;Example&quot; \*Arabic ">
        <w:r>
          <w:rPr>
            <w:noProof/>
          </w:rPr>
          <w:t>1</w:t>
        </w:r>
      </w:fldSimple>
      <w:r>
        <w:t>:  Artifact Model and Type References</w:t>
      </w:r>
      <w:bookmarkEnd w:id="141"/>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beringChange w:id="142"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lastRenderedPageBreak/>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beringChange w:id="143"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beringChange w:id="144" w:author="kurt stam" w:date="2012-11-30T09:19:00Z" w:original="o"/>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/s-ramp/soa/Service</w:t>
      </w:r>
    </w:p>
    <w:p w:rsidR="00C82BE4" w:rsidRDefault="00C82BE4" w:rsidP="00C82BE4">
      <w:pPr>
        <w:numPr>
          <w:ilvl w:val="1"/>
          <w:numId w:val="32"/>
          <w:numberingChange w:id="145"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beringChange w:id="146"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Pr>
      </w:pPr>
      <w:bookmarkStart w:id="147" w:name="_Ref157581466"/>
      <w:r>
        <w:lastRenderedPageBreak/>
        <w:t>Classification Systems in S-RAMP</w:t>
      </w:r>
      <w:bookmarkEnd w:id="147"/>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w:t>
      </w:r>
      <w:r w:rsidR="000531EF">
        <w:t xml:space="preserve">S-RAMP will not support </w:t>
      </w:r>
      <w:r>
        <w:t xml:space="preserve">multiple inheritance.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beringChange w:id="148" w:author="kurt stam" w:date="2012-11-30T09:19:00Z" w:original=""/>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beringChange w:id="149" w:author="kurt stam" w:date="2012-11-30T09:19:00Z" w:original=""/>
        </w:numPr>
        <w:suppressAutoHyphens/>
        <w:spacing w:before="60" w:after="60"/>
      </w:pPr>
      <w:r>
        <w:lastRenderedPageBreak/>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beringChange w:id="150" w:author="kurt stam" w:date="2012-11-30T09:19:00Z" w:original=""/>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beringChange w:id="151" w:author="kurt stam" w:date="2012-11-30T09:19:00Z" w:original=""/>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beringChange w:id="152" w:author="kurt stam" w:date="2012-11-30T09:19:00Z" w:original=""/>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beringChange w:id="153" w:author="kurt stam" w:date="2012-11-30T09:19:00Z" w:original=""/>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beringChange w:id="154" w:author="kurt stam" w:date="2012-11-30T09:19:00Z" w:original=""/>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beringChange w:id="155" w:author="kurt stam" w:date="2012-11-30T09:19:00Z" w:original=""/>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beringChange w:id="156" w:author="kurt stam" w:date="2012-11-30T09:19:00Z" w:original=""/>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beringChange w:id="157" w:author="kurt stam" w:date="2012-11-30T09:19:00Z" w:original=""/>
        </w:numPr>
        <w:suppressAutoHyphens/>
        <w:spacing w:before="0" w:after="0"/>
      </w:pPr>
      <w:r>
        <w:lastRenderedPageBreak/>
        <w:t>A class MUST only be defined in one ontology</w:t>
      </w:r>
    </w:p>
    <w:p w:rsidR="00C82BE4" w:rsidRDefault="00C82BE4" w:rsidP="00C82BE4">
      <w:r>
        <w:t>The example ontology can be expressed in OWL as follows:</w:t>
      </w:r>
    </w:p>
    <w:p w:rsidR="00C82BE4" w:rsidRDefault="00C82BE4" w:rsidP="00C82BE4"/>
    <w:p w:rsidR="00C82BE4" w:rsidRDefault="00C82BE4" w:rsidP="00C82BE4">
      <w:pPr>
        <w:pStyle w:val="Caption"/>
      </w:pPr>
      <w:bookmarkStart w:id="158" w:name="_Toc258604216"/>
      <w:r>
        <w:t xml:space="preserve">Example </w:t>
      </w:r>
      <w:fldSimple w:instr=" SEQ &quot;Example&quot; \*Arabic ">
        <w:r>
          <w:rPr>
            <w:noProof/>
          </w:rPr>
          <w:t>2</w:t>
        </w:r>
      </w:fldSimple>
      <w:r>
        <w:t>:  An OWL Ontology</w:t>
      </w:r>
      <w:bookmarkEnd w:id="158"/>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lastRenderedPageBreak/>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beringChange w:id="159" w:author="kurt stam" w:date="2012-11-30T09:19:00Z" w:original=""/>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beringChange w:id="160" w:author="kurt stam" w:date="2012-11-30T09:19:00Z" w:original=""/>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beringChange w:id="161" w:author="kurt stam" w:date="2012-11-30T09:19:00Z" w:original=""/>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beringChange w:id="162" w:author="kurt stam" w:date="2012-11-30T09:19:00Z" w:original=""/>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beringChange w:id="163" w:author="kurt stam" w:date="2012-11-30T09:19:00Z" w:original=""/>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Pr>
      </w:pPr>
      <w:bookmarkStart w:id="164" w:name="_Ref157581178"/>
      <w:r>
        <w:lastRenderedPageBreak/>
        <w:t>S-RAMP Query Model</w:t>
      </w:r>
      <w:bookmarkEnd w:id="164"/>
    </w:p>
    <w:p w:rsidR="00C82BE4" w:rsidRDefault="00C82BE4" w:rsidP="000F38C5">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B62353">
        <w:fldChar w:fldCharType="begin"/>
      </w:r>
      <w:r w:rsidR="00422304">
        <w:instrText xml:space="preserve"> REF _Ref157582468 \r \h </w:instrText>
      </w:r>
      <w:r w:rsidR="00EA6E9B">
        <w:instrText xml:space="preserve"> \* MERGEFORMAT </w:instrText>
      </w:r>
      <w:r w:rsidR="00B62353">
        <w:fldChar w:fldCharType="separate"/>
      </w:r>
      <w:r>
        <w:t>4.4</w:t>
      </w:r>
      <w:r w:rsidR="00B62353">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rsidP="000F38C5">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Pr>
      </w:pPr>
      <w:bookmarkStart w:id="165" w:name="_Toc258604181"/>
      <w:r>
        <w:t>Query Dialect (XPath2) Context</w:t>
      </w:r>
    </w:p>
    <w:bookmarkEnd w:id="165"/>
    <w:p w:rsidR="00C82BE4" w:rsidRDefault="00C82BE4" w:rsidP="00C82BE4">
      <w:r>
        <w:t xml:space="preserve">Since the S-RAMP query model is based on XPath2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166" w:name="_Toc258604211"/>
      <w:r>
        <w:t xml:space="preserve">Table </w:t>
      </w:r>
      <w:r w:rsidR="00070E63">
        <w:t>7</w:t>
      </w:r>
      <w:r>
        <w:t>:  Static Context for S-RAMP Query Expressions</w:t>
      </w:r>
      <w:bookmarkEnd w:id="166"/>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B62353" w:rsidRPr="00F33E7F">
              <w:rPr>
                <w:szCs w:val="16"/>
              </w:rPr>
              <w:fldChar w:fldCharType="begin"/>
            </w:r>
            <w:r w:rsidRPr="00F33E7F">
              <w:rPr>
                <w:szCs w:val="16"/>
              </w:rPr>
              <w:instrText xml:space="preserve"> REF _Ref225672797 \h </w:instrText>
            </w:r>
            <w:r w:rsidR="00B62353" w:rsidRPr="00F33E7F">
              <w:rPr>
                <w:szCs w:val="16"/>
              </w:rPr>
            </w:r>
            <w:r w:rsidR="00B62353" w:rsidRPr="00F33E7F">
              <w:rPr>
                <w:szCs w:val="16"/>
              </w:rPr>
              <w:fldChar w:fldCharType="separate"/>
            </w:r>
            <w:r w:rsidRPr="00F33E7F">
              <w:t xml:space="preserve">Table </w:t>
            </w:r>
            <w:r w:rsidRPr="00F33E7F">
              <w:rPr>
                <w:noProof/>
              </w:rPr>
              <w:t>1</w:t>
            </w:r>
            <w:r w:rsidR="00B62353"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ins w:id="167" w:author="Eric Wittmann" w:date="2012-12-04T09:33:00Z">
              <w:r w:rsidRPr="002A3270">
                <w:rPr>
                  <w:szCs w:val="16"/>
                </w:rPr>
                <w:t>http://s-ramp.org/xmlns/2010/s-ramp</w:t>
              </w:r>
            </w:ins>
            <w:del w:id="168" w:author="Eric Wittmann" w:date="2012-12-04T09:33:00Z">
              <w:r w:rsidR="00C82BE4" w:rsidRPr="00F33E7F" w:rsidDel="002A3270">
                <w:rPr>
                  <w:szCs w:val="16"/>
                </w:rPr>
                <w:delText>“s-ramp”</w:delText>
              </w:r>
            </w:del>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ins w:id="169" w:author="Eric Wittmann" w:date="2012-12-04T09:32:00Z">
              <w:r w:rsidRPr="002A3270">
                <w:rPr>
                  <w:szCs w:val="16"/>
                </w:rPr>
                <w:t>http://s-ramp.org/xmlns/2010/s-ramp</w:t>
              </w:r>
            </w:ins>
            <w:del w:id="170" w:author="Eric Wittmann" w:date="2012-12-04T09:32:00Z">
              <w:r w:rsidR="00C82BE4" w:rsidRPr="00F33E7F" w:rsidDel="002A3270">
                <w:rPr>
                  <w:szCs w:val="16"/>
                </w:rPr>
                <w:delText>“s-ramp”</w:delText>
              </w:r>
            </w:del>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F16BFC">
            <w:pPr>
              <w:snapToGrid w:val="0"/>
              <w:rPr>
                <w:szCs w:val="16"/>
              </w:rPr>
            </w:pPr>
            <w:r w:rsidRPr="00F33E7F">
              <w:rPr>
                <w:szCs w:val="16"/>
              </w:rPr>
              <w:t xml:space="preserve">S-RAMP schemas are defined </w:t>
            </w:r>
            <w:r w:rsidR="00F16BFC">
              <w:rPr>
                <w:szCs w:val="16"/>
              </w:rPr>
              <w:t xml:space="preserve">at </w:t>
            </w:r>
            <w:r w:rsidR="00F16BFC" w:rsidRPr="00F16BFC">
              <w:rPr>
                <w:szCs w:val="16"/>
              </w:rPr>
              <w:t>https://www.oasis-open.org/committees/tc_home.php?wg_abbrev=s-ramp</w:t>
            </w:r>
            <w:r w:rsidRPr="00F33E7F">
              <w:rPr>
                <w:szCs w:val="16"/>
              </w:rPr>
              <w:t>.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lastRenderedPageBreak/>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Only the variables used in a template based query 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w:t>
            </w:r>
            <w:ins w:id="171" w:author="Eric Wittmann" w:date="2012-12-04T09:30:00Z">
              <w:r w:rsidR="007D6BA1" w:rsidRPr="007D6BA1">
                <w:rPr>
                  <w:color w:val="000000"/>
                  <w:szCs w:val="16"/>
                </w:rPr>
                <w:t>http://s-ramp.org/xmlns/2010/s-ramp</w:t>
              </w:r>
            </w:ins>
            <w:del w:id="172" w:author="Eric Wittmann" w:date="2012-12-04T09:30:00Z">
              <w:r w:rsidRPr="00F33E7F" w:rsidDel="007D6BA1">
                <w:rPr>
                  <w:color w:val="000000"/>
                  <w:szCs w:val="16"/>
                </w:rPr>
                <w:delText>[namespace of this specification]</w:delText>
              </w:r>
            </w:del>
            <w:r w:rsidRPr="00F33E7F">
              <w:rPr>
                <w:color w:val="000000"/>
                <w:szCs w:val="16"/>
              </w:rPr>
              <w:t>,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B62353" w:rsidRPr="00F33E7F">
              <w:rPr>
                <w:color w:val="000000"/>
                <w:szCs w:val="16"/>
              </w:rPr>
              <w:fldChar w:fldCharType="begin"/>
            </w:r>
            <w:r w:rsidRPr="00F33E7F">
              <w:rPr>
                <w:color w:val="000000"/>
                <w:szCs w:val="16"/>
              </w:rPr>
              <w:instrText xml:space="preserve"> REF QUERY_OPS \h </w:instrText>
            </w:r>
            <w:r w:rsidR="00B62353" w:rsidRPr="00F33E7F">
              <w:rPr>
                <w:color w:val="000000"/>
                <w:szCs w:val="16"/>
              </w:rPr>
            </w:r>
            <w:r w:rsidR="00B62353" w:rsidRPr="00F33E7F">
              <w:rPr>
                <w:color w:val="000000"/>
                <w:szCs w:val="16"/>
              </w:rPr>
              <w:fldChar w:fldCharType="separate"/>
            </w:r>
            <w:r w:rsidRPr="00F33E7F">
              <w:rPr>
                <w:rStyle w:val="Refterm"/>
              </w:rPr>
              <w:t>[QUERYOPS]</w:t>
            </w:r>
            <w:r w:rsidR="00B62353" w:rsidRPr="00F33E7F">
              <w:rPr>
                <w:color w:val="000000"/>
                <w:szCs w:val="16"/>
              </w:rPr>
              <w:fldChar w:fldCharType="end"/>
            </w:r>
            <w:r w:rsidRPr="00F33E7F">
              <w:rPr>
                <w:color w:val="000000"/>
                <w:szCs w:val="16"/>
              </w:rPr>
              <w:t xml:space="preserve">, plus functions defined in Section </w:t>
            </w:r>
            <w:r w:rsidR="00B62353" w:rsidRPr="00F33E7F">
              <w:rPr>
                <w:color w:val="000000"/>
                <w:szCs w:val="16"/>
              </w:rPr>
              <w:fldChar w:fldCharType="begin"/>
            </w:r>
            <w:r w:rsidRPr="00F33E7F">
              <w:rPr>
                <w:color w:val="000000"/>
                <w:szCs w:val="16"/>
              </w:rPr>
              <w:instrText xml:space="preserve"> REF _Ref157582555 \r \h </w:instrText>
            </w:r>
            <w:r w:rsidR="00B62353" w:rsidRPr="00F33E7F">
              <w:rPr>
                <w:color w:val="000000"/>
                <w:szCs w:val="16"/>
              </w:rPr>
            </w:r>
            <w:r w:rsidR="00B62353" w:rsidRPr="00F33E7F">
              <w:rPr>
                <w:color w:val="000000"/>
                <w:szCs w:val="16"/>
              </w:rPr>
              <w:fldChar w:fldCharType="separate"/>
            </w:r>
            <w:r w:rsidRPr="00F33E7F">
              <w:rPr>
                <w:color w:val="000000"/>
                <w:szCs w:val="16"/>
              </w:rPr>
              <w:t>4.3</w:t>
            </w:r>
            <w:r w:rsidR="00B62353"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EB37D8">
            <w:pPr>
              <w:autoSpaceDE w:val="0"/>
              <w:snapToGrid w:val="0"/>
              <w:spacing w:before="0" w:after="0"/>
              <w:rPr>
                <w:szCs w:val="16"/>
              </w:rPr>
            </w:pPr>
            <w:hyperlink r:id="rId36"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del w:id="173" w:author="Eric Wittmann" w:date="2012-12-04T09:31:00Z">
              <w:r w:rsidRPr="00F33E7F" w:rsidDel="007D6BA1">
                <w:rPr>
                  <w:rStyle w:val="HTMLCode"/>
                  <w:rFonts w:eastAsia="MS Mincho"/>
                  <w:szCs w:val="16"/>
                </w:rPr>
                <w:delText xml:space="preserve"> </w:delText>
              </w:r>
            </w:del>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 xml:space="preserve">The following dynamic context defines the default values </w:t>
      </w:r>
      <w:r w:rsidR="00F16BFC">
        <w:t xml:space="preserve">that </w:t>
      </w:r>
      <w:r>
        <w:t>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174" w:name="_Toc258604212"/>
      <w:r>
        <w:t xml:space="preserve">Table </w:t>
      </w:r>
      <w:r w:rsidR="00070E63">
        <w:t>8</w:t>
      </w:r>
      <w:fldSimple w:instr=" SEQ &quot;Table&quot; \*Arabic ">
        <w:r>
          <w:rPr>
            <w:noProof/>
          </w:rPr>
          <w:t>7</w:t>
        </w:r>
      </w:fldSimple>
      <w:r>
        <w:t>:  Dynamic Context for S-RAMP Query Expressions</w:t>
      </w:r>
      <w:bookmarkEnd w:id="174"/>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lastRenderedPageBreak/>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r w:rsidR="00B62353">
        <w:fldChar w:fldCharType="begin"/>
      </w:r>
      <w:r w:rsidR="00422304">
        <w:instrText xml:space="preserve"> REF _Ref225579143 \h </w:instrText>
      </w:r>
      <w:r w:rsidR="00B62353">
        <w:fldChar w:fldCharType="separate"/>
      </w:r>
      <w:r>
        <w:t xml:space="preserve">Table </w:t>
      </w:r>
      <w:r>
        <w:rPr>
          <w:noProof/>
        </w:rPr>
        <w:t>5</w:t>
      </w:r>
      <w:r w:rsidR="00B62353">
        <w:fldChar w:fldCharType="end"/>
      </w:r>
      <w:r>
        <w:t>.</w:t>
      </w:r>
    </w:p>
    <w:p w:rsidR="00C82BE4" w:rsidRDefault="00C82BE4" w:rsidP="00C82BE4">
      <w:r>
        <w:t>Additional features and limitations of S-RAMP query support:</w:t>
      </w:r>
    </w:p>
    <w:p w:rsidR="00C82BE4" w:rsidRDefault="00C82BE4" w:rsidP="00C82BE4">
      <w:pPr>
        <w:numPr>
          <w:ilvl w:val="0"/>
          <w:numId w:val="32"/>
          <w:numberingChange w:id="175" w:author="kurt stam" w:date="2012-11-30T09:19:00Z" w:original=""/>
        </w:numPr>
        <w:suppressAutoHyphens/>
        <w:spacing w:before="60" w:after="60"/>
      </w:pPr>
      <w:r>
        <w:t>Uses the XPath2 default Axis of ancestor / child</w:t>
      </w:r>
    </w:p>
    <w:p w:rsidR="00C82BE4" w:rsidRDefault="00C82BE4" w:rsidP="00C82BE4">
      <w:pPr>
        <w:numPr>
          <w:ilvl w:val="0"/>
          <w:numId w:val="32"/>
          <w:numberingChange w:id="176" w:author="kurt stam" w:date="2012-11-30T09:19:00Z" w:original=""/>
        </w:numPr>
        <w:suppressAutoHyphens/>
        <w:spacing w:before="60" w:after="60"/>
      </w:pPr>
      <w:r>
        <w:t>The XPath abbreviated paths listed below are not supported:</w:t>
      </w:r>
    </w:p>
    <w:p w:rsidR="00C82BE4" w:rsidRDefault="00C82BE4" w:rsidP="00C82BE4">
      <w:pPr>
        <w:numPr>
          <w:ilvl w:val="1"/>
          <w:numId w:val="32"/>
          <w:numberingChange w:id="177" w:author="kurt stam" w:date="2012-11-30T09:19:00Z" w:original="o"/>
        </w:numPr>
        <w:suppressAutoHyphens/>
        <w:spacing w:before="60" w:after="60"/>
      </w:pPr>
      <w:r>
        <w:t xml:space="preserve">‘..’ </w:t>
      </w:r>
    </w:p>
    <w:p w:rsidR="00C82BE4" w:rsidRDefault="00C82BE4" w:rsidP="00C82BE4">
      <w:pPr>
        <w:numPr>
          <w:ilvl w:val="0"/>
          <w:numId w:val="32"/>
          <w:numberingChange w:id="178" w:author="kurt stam" w:date="2012-11-30T09:19:00Z" w:original=""/>
        </w:numPr>
        <w:suppressAutoHyphens/>
        <w:spacing w:before="60" w:after="60"/>
      </w:pPr>
      <w:r>
        <w:t>XPath2 Node types are not supported</w:t>
      </w:r>
    </w:p>
    <w:p w:rsidR="00C82BE4" w:rsidRDefault="00C82BE4" w:rsidP="00C82BE4">
      <w:pPr>
        <w:numPr>
          <w:ilvl w:val="1"/>
          <w:numId w:val="32"/>
          <w:numberingChange w:id="179" w:author="kurt stam" w:date="2012-11-30T09:19:00Z" w:original="o"/>
        </w:numPr>
        <w:suppressAutoHyphens/>
        <w:spacing w:before="60" w:after="60"/>
      </w:pPr>
      <w:r>
        <w:t>Comment, text and so on are not relevant in an S-RAMP query</w:t>
      </w:r>
    </w:p>
    <w:p w:rsidR="00C82BE4" w:rsidRDefault="00C82BE4" w:rsidP="00C82BE4">
      <w:pPr>
        <w:pStyle w:val="Heading2"/>
        <w:numPr>
          <w:ilvl w:val="1"/>
          <w:numId w:val="2"/>
        </w:numPr>
      </w:pPr>
      <w:bookmarkStart w:id="180" w:name="_Toc258604182"/>
      <w:r>
        <w:t>Query Expression Predicates</w:t>
      </w:r>
    </w:p>
    <w:bookmarkEnd w:id="180"/>
    <w:p w:rsidR="00C82BE4" w:rsidRDefault="00C82BE4" w:rsidP="00C82BE4">
      <w:pPr>
        <w:tabs>
          <w:tab w:val="left" w:pos="2160"/>
        </w:tabs>
      </w:pPr>
      <w:r>
        <w:t xml:space="preserve">The default namespace assumed in an S-RAMP query is </w:t>
      </w:r>
      <w:ins w:id="181" w:author="Eric Wittmann" w:date="2012-12-04T09:33:00Z">
        <w:r w:rsidR="002A3270" w:rsidRPr="002A3270">
          <w:t>http://s-ramp.org/xmlns/2010/s-ramp</w:t>
        </w:r>
      </w:ins>
      <w:del w:id="182" w:author="Eric Wittmann" w:date="2012-12-04T09:33:00Z">
        <w:r w:rsidDel="002A3270">
          <w:delText>“s-ramp”</w:delText>
        </w:r>
      </w:del>
      <w:r>
        <w:t>.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r>
        <w:t xml:space="preserve">corresponds to the S-RAMP Artifact Model and Type reference syntax (see </w:t>
      </w:r>
      <w:r w:rsidR="00B62353">
        <w:fldChar w:fldCharType="begin"/>
      </w:r>
      <w:r w:rsidR="00422304">
        <w:instrText xml:space="preserve"> REF _Ref225579143 \h </w:instrText>
      </w:r>
      <w:r w:rsidR="00B62353">
        <w:fldChar w:fldCharType="separate"/>
      </w:r>
      <w:r>
        <w:t xml:space="preserve">Table </w:t>
      </w:r>
      <w:r>
        <w:rPr>
          <w:noProof/>
        </w:rPr>
        <w:t>5</w:t>
      </w:r>
      <w:r w:rsidR="00B62353">
        <w:fldChar w:fldCharType="end"/>
      </w:r>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r>
        <w:t xml:space="preserve">is an XPath2 predicate which conforms to the S-RAMP query grammar (see Section </w:t>
      </w:r>
      <w:r w:rsidR="00B62353">
        <w:fldChar w:fldCharType="begin"/>
      </w:r>
      <w:r w:rsidR="00422304">
        <w:instrText xml:space="preserve"> REF _Ref157582468 \r \h </w:instrText>
      </w:r>
      <w:r w:rsidR="00B62353">
        <w:fldChar w:fldCharType="separate"/>
      </w:r>
      <w:r>
        <w:t>4.4</w:t>
      </w:r>
      <w:r w:rsidR="00B62353">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183" w:name="_Toc258604217"/>
      <w:r>
        <w:t xml:space="preserve">Example </w:t>
      </w:r>
      <w:fldSimple w:instr=" SEQ &quot;Example&quot; \*Arabic ">
        <w:r>
          <w:rPr>
            <w:noProof/>
          </w:rPr>
          <w:t>3</w:t>
        </w:r>
      </w:fldSimple>
      <w:r>
        <w:t>:  Query Expressions Using Properties</w:t>
      </w:r>
      <w:bookmarkEnd w:id="183"/>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lastRenderedPageBreak/>
        <w:t>/s-ramp/xsd/XsdDocument[@someProperty]</w:t>
      </w:r>
      <w:r>
        <w:rPr>
          <w:rFonts w:ascii="Courier New" w:hAnsi="Courier New" w:cs="Courier New"/>
          <w:b/>
          <w:sz w:val="16"/>
          <w:szCs w:val="16"/>
        </w:rPr>
        <w:tab/>
      </w:r>
    </w:p>
    <w:p w:rsidR="00C82BE4" w:rsidRDefault="00C82BE4" w:rsidP="00C82BE4">
      <w:pPr>
        <w:numPr>
          <w:ilvl w:val="1"/>
          <w:numId w:val="33"/>
          <w:numberingChange w:id="184"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beringChange w:id="185"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beringChange w:id="186"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beringChange w:id="187"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188" w:name="_Toc258604218"/>
      <w:r>
        <w:t xml:space="preserve">Example </w:t>
      </w:r>
      <w:fldSimple w:instr=" SEQ &quot;Example&quot; \*Arabic ">
        <w:r>
          <w:rPr>
            <w:noProof/>
          </w:rPr>
          <w:t>4</w:t>
        </w:r>
      </w:fldSimple>
      <w:r>
        <w:t>:  Query Expression Using Relationships</w:t>
      </w:r>
      <w:bookmarkEnd w:id="188"/>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beringChange w:id="189" w:author="kurt stam" w:date="2012-11-30T09:19:00Z" w:original="o"/>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beringChange w:id="190"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191" w:name="_Toc258604219"/>
      <w:r>
        <w:t xml:space="preserve">Example </w:t>
      </w:r>
      <w:fldSimple w:instr=" SEQ &quot;Example&quot; \*Arabic ">
        <w:r>
          <w:rPr>
            <w:noProof/>
          </w:rPr>
          <w:t>5</w:t>
        </w:r>
      </w:fldSimple>
      <w:r>
        <w:t>:  Query Expressions Using Relationships and Properties</w:t>
      </w:r>
      <w:bookmarkEnd w:id="191"/>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beringChange w:id="192"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beringChange w:id="193"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C82BE4" w:rsidP="00C82BE4">
      <w:pPr>
        <w:spacing w:before="0" w:after="200" w:line="276" w:lineRule="auto"/>
      </w:pPr>
    </w:p>
    <w:p w:rsidR="00C82BE4" w:rsidRDefault="00C82BE4" w:rsidP="00C82BE4">
      <w:pPr>
        <w:pStyle w:val="Heading2"/>
        <w:numPr>
          <w:ilvl w:val="1"/>
          <w:numId w:val="2"/>
        </w:numPr>
      </w:pPr>
      <w:bookmarkStart w:id="194" w:name="_Ref157582555"/>
      <w:r>
        <w:t>Query Functions</w:t>
      </w:r>
      <w:bookmarkEnd w:id="194"/>
    </w:p>
    <w:p w:rsidR="00C82BE4" w:rsidRDefault="00C82BE4" w:rsidP="00C82BE4">
      <w:r>
        <w:t xml:space="preserve">S-RAMP defines a number of its own query functions in addition to using some already defined in XPath 2.0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B62353" w:rsidP="00C82BE4">
      <w:pPr>
        <w:spacing w:before="0" w:after="200" w:line="276" w:lineRule="auto"/>
      </w:pPr>
      <w:r>
        <w:lastRenderedPageBreak/>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beringChange w:id="195" w:author="kurt stam" w:date="2012-11-30T09:19:00Z" w:original=""/>
        </w:numPr>
        <w:tabs>
          <w:tab w:val="left" w:pos="1080"/>
        </w:tabs>
        <w:suppressAutoHyphens/>
        <w:spacing w:before="60" w:after="60"/>
        <w:ind w:left="1080" w:firstLine="0"/>
      </w:pPr>
      <w:r>
        <w:t>class color</w:t>
      </w:r>
    </w:p>
    <w:p w:rsidR="00C82BE4" w:rsidRDefault="00C82BE4" w:rsidP="00C82BE4">
      <w:pPr>
        <w:numPr>
          <w:ilvl w:val="1"/>
          <w:numId w:val="32"/>
          <w:numberingChange w:id="196" w:author="kurt stam" w:date="2012-11-30T09:19:00Z" w:original="o"/>
        </w:numPr>
        <w:tabs>
          <w:tab w:val="left" w:pos="1800"/>
        </w:tabs>
        <w:suppressAutoHyphens/>
        <w:spacing w:before="60" w:after="60"/>
        <w:ind w:left="1800" w:firstLine="0"/>
      </w:pPr>
      <w:r>
        <w:t>class red</w:t>
      </w:r>
    </w:p>
    <w:p w:rsidR="00C82BE4" w:rsidRDefault="00C82BE4" w:rsidP="00C82BE4">
      <w:pPr>
        <w:numPr>
          <w:ilvl w:val="1"/>
          <w:numId w:val="32"/>
          <w:numberingChange w:id="197" w:author="kurt stam" w:date="2012-11-30T09:19:00Z" w:original="o"/>
        </w:numPr>
        <w:tabs>
          <w:tab w:val="left" w:pos="1800"/>
        </w:tabs>
        <w:suppressAutoHyphens/>
        <w:spacing w:before="60" w:after="60"/>
        <w:ind w:left="1800" w:firstLine="0"/>
      </w:pPr>
      <w:r>
        <w:t>class white</w:t>
      </w:r>
    </w:p>
    <w:p w:rsidR="00C82BE4" w:rsidRDefault="00C82BE4" w:rsidP="00C82BE4">
      <w:pPr>
        <w:numPr>
          <w:ilvl w:val="0"/>
          <w:numId w:val="32"/>
          <w:numberingChange w:id="198" w:author="kurt stam" w:date="2012-11-30T09:19:00Z" w:original=""/>
        </w:numPr>
        <w:tabs>
          <w:tab w:val="left" w:pos="1080"/>
        </w:tabs>
        <w:suppressAutoHyphens/>
        <w:spacing w:before="60" w:after="60"/>
        <w:ind w:left="1080" w:firstLine="0"/>
      </w:pPr>
      <w:r>
        <w:t>class taste</w:t>
      </w:r>
    </w:p>
    <w:p w:rsidR="00C82BE4" w:rsidRDefault="00C82BE4" w:rsidP="00C82BE4">
      <w:pPr>
        <w:numPr>
          <w:ilvl w:val="1"/>
          <w:numId w:val="32"/>
          <w:numberingChange w:id="199" w:author="kurt stam" w:date="2012-11-30T09:19:00Z" w:original="o"/>
        </w:numPr>
        <w:tabs>
          <w:tab w:val="left" w:pos="1800"/>
        </w:tabs>
        <w:suppressAutoHyphens/>
        <w:spacing w:before="60" w:after="60"/>
        <w:ind w:left="1800" w:firstLine="0"/>
      </w:pPr>
      <w:r>
        <w:t>class sour</w:t>
      </w:r>
    </w:p>
    <w:p w:rsidR="00C82BE4" w:rsidRDefault="00C82BE4" w:rsidP="00C82BE4">
      <w:pPr>
        <w:numPr>
          <w:ilvl w:val="1"/>
          <w:numId w:val="32"/>
          <w:numberingChange w:id="200" w:author="kurt stam" w:date="2012-11-30T09:19:00Z" w:original="o"/>
        </w:numPr>
        <w:tabs>
          <w:tab w:val="left" w:pos="1800"/>
        </w:tabs>
        <w:suppressAutoHyphens/>
        <w:spacing w:before="60" w:after="60"/>
        <w:ind w:left="1800" w:firstLine="0"/>
      </w:pPr>
      <w:r>
        <w:t>class sweet</w:t>
      </w:r>
    </w:p>
    <w:p w:rsidR="00C82BE4" w:rsidRDefault="00C82BE4" w:rsidP="00C82BE4">
      <w:pPr>
        <w:numPr>
          <w:ilvl w:val="1"/>
          <w:numId w:val="32"/>
          <w:numberingChange w:id="201" w:author="kurt stam" w:date="2012-11-30T09:19:00Z" w:original="o"/>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beringChange w:id="202" w:author="kurt stam" w:date="2012-11-30T09:19:00Z" w:original=""/>
        </w:numPr>
        <w:tabs>
          <w:tab w:val="left" w:pos="1080"/>
        </w:tabs>
        <w:suppressAutoHyphens/>
        <w:spacing w:before="60" w:after="60"/>
        <w:ind w:left="1080" w:firstLine="0"/>
      </w:pPr>
      <w:r>
        <w:t>name = ”Bread” classifiedBy = [“white”, “sweet”]</w:t>
      </w:r>
    </w:p>
    <w:p w:rsidR="00C82BE4" w:rsidRDefault="00C82BE4" w:rsidP="00C82BE4">
      <w:pPr>
        <w:numPr>
          <w:ilvl w:val="0"/>
          <w:numId w:val="32"/>
          <w:numberingChange w:id="203" w:author="kurt stam" w:date="2012-11-30T09:19:00Z" w:original=""/>
        </w:numPr>
        <w:tabs>
          <w:tab w:val="left" w:pos="1080"/>
        </w:tabs>
        <w:suppressAutoHyphens/>
        <w:spacing w:before="60" w:after="60"/>
        <w:ind w:left="1080" w:firstLine="0"/>
      </w:pPr>
      <w:r>
        <w:t>name = ”Wine” classifiedBy = [“red”, “sweet”]</w:t>
      </w:r>
    </w:p>
    <w:p w:rsidR="00C82BE4" w:rsidRDefault="00C82BE4" w:rsidP="00C82BE4">
      <w:pPr>
        <w:numPr>
          <w:ilvl w:val="0"/>
          <w:numId w:val="32"/>
          <w:numberingChange w:id="204" w:author="kurt stam" w:date="2012-11-30T09:19:00Z" w:original=""/>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205" w:name="_Ref242789866"/>
      <w:bookmarkStart w:id="206" w:name="_Toc258604213"/>
      <w:r>
        <w:t xml:space="preserve">Table </w:t>
      </w:r>
      <w:bookmarkEnd w:id="205"/>
      <w:r w:rsidR="00070E63">
        <w:t>9</w:t>
      </w:r>
      <w:r>
        <w:t>:  Query Functions Used in S-RAMP</w:t>
      </w:r>
      <w:bookmarkEnd w:id="206"/>
    </w:p>
    <w:tbl>
      <w:tblPr>
        <w:tblW w:w="0" w:type="auto"/>
        <w:tblInd w:w="-5" w:type="dxa"/>
        <w:tblLayout w:type="fixed"/>
        <w:tblLook w:val="0000" w:firstRow="0" w:lastRow="0" w:firstColumn="0" w:lastColumn="0" w:noHBand="0" w:noVBand="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Note: if a property or relationship has no namespace, the default namespace is </w:t>
            </w:r>
            <w:ins w:id="207" w:author="Eric Wittmann" w:date="2012-12-04T09:33:00Z">
              <w:r w:rsidR="002A3270" w:rsidRPr="002A3270">
                <w:rPr>
                  <w:rFonts w:ascii="Arial" w:hAnsi="Arial"/>
                  <w:sz w:val="20"/>
                  <w:szCs w:val="20"/>
                </w:rPr>
                <w:t>http://s-ramp.org/xmlns/2010/s-ramp</w:t>
              </w:r>
            </w:ins>
            <w:del w:id="208" w:author="Eric Wittmann" w:date="2012-12-04T09:33:00Z">
              <w:r w:rsidRPr="001C65EA" w:rsidDel="002A3270">
                <w:rPr>
                  <w:rFonts w:ascii="Arial" w:hAnsi="Arial"/>
                  <w:sz w:val="20"/>
                  <w:szCs w:val="20"/>
                </w:rPr>
                <w:delText>“s-ramp”</w:delText>
              </w:r>
            </w:del>
            <w:r w:rsidRPr="001C65EA">
              <w:rPr>
                <w:rFonts w:ascii="Arial" w:hAnsi="Arial"/>
                <w:sz w:val="20"/>
                <w:szCs w:val="20"/>
              </w:rPr>
              <w:t>:</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Pr>
      </w:pPr>
      <w:bookmarkStart w:id="209" w:name="_Ref157582468"/>
      <w:r>
        <w:t>Query Grammar</w:t>
      </w:r>
      <w:bookmarkEnd w:id="209"/>
    </w:p>
    <w:p w:rsidR="00C82BE4" w:rsidRDefault="00C82BE4" w:rsidP="00C82BE4">
      <w:r>
        <w:t xml:space="preserve">This section describes the XPath2 based query grammar used in S-RAMP.  It is based on a redacted subset of the XPath 2.0 grammar </w:t>
      </w:r>
      <w:r w:rsidR="00B62353">
        <w:fldChar w:fldCharType="begin"/>
      </w:r>
      <w:r w:rsidR="00422304">
        <w:instrText xml:space="preserve"> REF XPATH \h </w:instrText>
      </w:r>
      <w:r w:rsidR="00B62353">
        <w:fldChar w:fldCharType="separate"/>
      </w:r>
      <w:r>
        <w:rPr>
          <w:rStyle w:val="Refterm"/>
        </w:rPr>
        <w:t>[XPATH]</w:t>
      </w:r>
      <w:r w:rsidR="00B62353">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lastRenderedPageBreak/>
        <w:tab/>
        <w:t>| /s-ramp/&lt;artifact-model&gt;/&lt;artifact-type&gt;</w:t>
      </w:r>
    </w:p>
    <w:p w:rsidR="00C82BE4" w:rsidRDefault="00C82BE4" w:rsidP="00C82BE4">
      <w:r>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r>
        <w:rPr>
          <w:b/>
        </w:rPr>
        <w:t>any-outgoing-relationship</w:t>
      </w:r>
      <w:r>
        <w:t>::=</w:t>
      </w:r>
    </w:p>
    <w:p w:rsidR="00C82BE4" w:rsidRDefault="00C82BE4" w:rsidP="00C82BE4">
      <w:pPr>
        <w:rPr>
          <w:i/>
        </w:rPr>
      </w:pPr>
      <w:r>
        <w:tab/>
      </w:r>
      <w:r>
        <w:rPr>
          <w:i/>
        </w:rPr>
        <w:t>outgoing</w:t>
      </w:r>
    </w:p>
    <w:p w:rsidR="00C82BE4" w:rsidRDefault="00C82BE4" w:rsidP="00C82BE4">
      <w:pPr>
        <w:rPr>
          <w:i/>
        </w:rPr>
      </w:pPr>
    </w:p>
    <w:p w:rsidR="00C82BE4" w:rsidRDefault="00C82BE4" w:rsidP="00C82BE4">
      <w:r>
        <w:rPr>
          <w:b/>
        </w:rPr>
        <w:t>any-incoming-relationship::</w:t>
      </w:r>
      <w:r>
        <w:t xml:space="preserve"> =</w:t>
      </w:r>
    </w:p>
    <w:p w:rsidR="00C82BE4" w:rsidRDefault="00C82BE4" w:rsidP="00C82BE4">
      <w:pPr>
        <w:rPr>
          <w:i/>
        </w:rPr>
      </w:pPr>
      <w:r>
        <w:tab/>
      </w:r>
      <w:r>
        <w:rPr>
          <w:i/>
        </w:rPr>
        <w:t>incoming</w:t>
      </w:r>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lastRenderedPageBreak/>
        <w:t>|ForwardPropertyStep</w:t>
      </w:r>
      <w:r>
        <w:br/>
        <w:t>| ForwardPropertyStep</w:t>
      </w:r>
      <w:r w:rsidDel="000F7EF3">
        <w:t xml:space="preserve"> </w:t>
      </w:r>
      <w:r>
        <w:t xml:space="preserve"> '=' PrimaryExpr</w:t>
      </w:r>
      <w:r>
        <w:br/>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C82BE4" w:rsidRDefault="00C82BE4" w:rsidP="00C82BE4">
      <w:pPr>
        <w:ind w:firstLine="720"/>
        <w:rPr>
          <w:lang w:val="fr-FR"/>
        </w:rPr>
      </w:pPr>
      <w:r>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t xml:space="preserve">NodeType ::= </w:t>
      </w:r>
    </w:p>
    <w:p w:rsidR="00C82BE4" w:rsidRDefault="00C82BE4" w:rsidP="00C82BE4">
      <w:pPr>
        <w:ind w:firstLine="720"/>
        <w:rPr>
          <w:lang w:val="de-DE"/>
        </w:rPr>
      </w:pPr>
      <w:r>
        <w:rPr>
          <w:lang w:val="de-DE"/>
        </w:rPr>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Pr>
      </w:pPr>
      <w:bookmarkStart w:id="210"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211" w:name="_Ref226358743"/>
      <w:r>
        <w:rPr>
          <w:shd w:val="clear" w:color="auto" w:fill="FFFF00"/>
        </w:rPr>
        <w:t xml:space="preserve"> </w:t>
      </w:r>
      <w:bookmarkEnd w:id="211"/>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beringChange w:id="212" w:author="kurt stam" w:date="2012-11-30T09:19:00Z" w:original=""/>
        </w:numPr>
        <w:suppressAutoHyphens/>
        <w:spacing w:before="60" w:after="60"/>
      </w:pPr>
      <w:r>
        <w:t>queryName: The name of the Stored Query instance. This must be unique.</w:t>
      </w:r>
    </w:p>
    <w:p w:rsidR="00C82BE4" w:rsidRDefault="00C82BE4" w:rsidP="00C82BE4">
      <w:pPr>
        <w:numPr>
          <w:ilvl w:val="0"/>
          <w:numId w:val="31"/>
          <w:numberingChange w:id="213" w:author="kurt stam" w:date="2012-11-30T09:19:00Z" w:original=""/>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210"/>
    <w:p w:rsidR="00C82BE4" w:rsidRPr="00D5207A" w:rsidRDefault="00C82BE4" w:rsidP="00C82BE4">
      <w:pPr>
        <w:pStyle w:val="Ref"/>
      </w:pPr>
    </w:p>
    <w:p w:rsidR="00C82BE4" w:rsidRDefault="00C82BE4" w:rsidP="00C82BE4">
      <w:pPr>
        <w:pStyle w:val="Heading1"/>
        <w:numPr>
          <w:ilvl w:val="0"/>
          <w:numId w:val="0"/>
        </w:numPr>
      </w:pPr>
      <w:r>
        <w:lastRenderedPageBreak/>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t>
      </w:r>
      <w:r w:rsidR="00F16BFC">
        <w:t xml:space="preserve">that </w:t>
      </w:r>
      <w:r>
        <w:t xml:space="preserve">takes precedence over the S-RAMP XML Schema in the appendix of this document.  The authoritative S-RAMP XML Schema is published at: </w:t>
      </w:r>
    </w:p>
    <w:p w:rsidR="00C82BE4" w:rsidRDefault="00F16BFC" w:rsidP="00C82BE4">
      <w:pPr>
        <w:pStyle w:val="AppendixHeading1"/>
      </w:pPr>
      <w:r w:rsidRPr="00F16BFC">
        <w:lastRenderedPageBreak/>
        <w:t>https://www.oasis-open.org/committees/tc_home.php?wg_abbrev=s-ramp</w:t>
      </w:r>
      <w:r w:rsidRPr="00F16BFC" w:rsidDel="00F16BFC">
        <w:t xml:space="preserve"> </w:t>
      </w:r>
      <w:bookmarkStart w:id="214" w:name="_Toc85472897"/>
      <w:r w:rsidR="00C82BE4">
        <w:t>Acknowledgements</w:t>
      </w:r>
      <w:bookmarkEnd w:id="214"/>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B62353">
        <w:fldChar w:fldCharType="begin"/>
      </w:r>
      <w:r>
        <w:instrText xml:space="preserve"> MACROBUTTON  </w:instrText>
      </w:r>
      <w:r w:rsidR="00B62353">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pPr>
      <w:bookmarkStart w:id="215" w:name="_Toc85472899"/>
      <w:r>
        <w:lastRenderedPageBreak/>
        <w:t>Non-Normative Text</w:t>
      </w:r>
      <w:bookmarkEnd w:id="215"/>
    </w:p>
    <w:p w:rsidR="00C82BE4" w:rsidRDefault="00C82BE4" w:rsidP="00C82BE4">
      <w:pPr>
        <w:pStyle w:val="AppendixHeading1"/>
      </w:pPr>
      <w:bookmarkStart w:id="216" w:name="_Toc85472898"/>
      <w:r>
        <w:lastRenderedPageBreak/>
        <w:t>Revision History</w:t>
      </w:r>
      <w:bookmarkEnd w:id="216"/>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B62353" w:rsidP="00C82BE4">
            <w:r>
              <w:fldChar w:fldCharType="begin"/>
            </w:r>
            <w:r w:rsidR="00C82BE4">
              <w:instrText xml:space="preserve"> MACROBUTTON  NoMacro [Rev number] </w:instrText>
            </w:r>
            <w:r>
              <w:fldChar w:fldCharType="end"/>
            </w:r>
          </w:p>
        </w:tc>
        <w:tc>
          <w:tcPr>
            <w:tcW w:w="1440" w:type="dxa"/>
          </w:tcPr>
          <w:p w:rsidR="00C82BE4" w:rsidRDefault="00B62353" w:rsidP="00C82BE4">
            <w:r>
              <w:fldChar w:fldCharType="begin"/>
            </w:r>
            <w:r w:rsidR="00C82BE4">
              <w:instrText xml:space="preserve"> MACROBUTTON  NoMacro [Rev Date] </w:instrText>
            </w:r>
            <w:r>
              <w:fldChar w:fldCharType="end"/>
            </w:r>
          </w:p>
        </w:tc>
        <w:tc>
          <w:tcPr>
            <w:tcW w:w="2160" w:type="dxa"/>
          </w:tcPr>
          <w:p w:rsidR="00C82BE4" w:rsidRDefault="00B62353" w:rsidP="00C82BE4">
            <w:r>
              <w:fldChar w:fldCharType="begin"/>
            </w:r>
            <w:r w:rsidR="00C82BE4">
              <w:instrText xml:space="preserve"> MACROBUTTON  NoMacro [Modified By] </w:instrText>
            </w:r>
            <w:r>
              <w:fldChar w:fldCharType="end"/>
            </w:r>
          </w:p>
        </w:tc>
        <w:tc>
          <w:tcPr>
            <w:tcW w:w="4428" w:type="dxa"/>
          </w:tcPr>
          <w:p w:rsidR="00C82BE4" w:rsidRDefault="00B62353"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pPr>
      <w: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p>
        </w:tc>
      </w:tr>
      <w:tr w:rsidR="00C82BE4">
        <w:tc>
          <w:tcPr>
            <w:tcW w:w="2628" w:type="dxa"/>
            <w:vAlign w:val="center"/>
          </w:tcPr>
          <w:p w:rsidR="00C82BE4" w:rsidRDefault="00C82BE4">
            <w:pPr>
              <w:snapToGrid w:val="0"/>
            </w:pPr>
            <w:r>
              <w:t>User Defined Model</w:t>
            </w:r>
          </w:p>
        </w:tc>
        <w:tc>
          <w:tcPr>
            <w:tcW w:w="6930" w:type="dxa"/>
            <w:vAlign w:val="center"/>
          </w:tcPr>
          <w:p w:rsidR="00C82BE4" w:rsidRDefault="00C82BE4">
            <w:pPr>
              <w:snapToGrid w:val="0"/>
            </w:pPr>
            <w:r>
              <w:t>An S-RAMP model whose content and structure has been defined by the client</w:t>
            </w:r>
          </w:p>
        </w:tc>
      </w:tr>
    </w:tbl>
    <w:p w:rsidR="00C82BE4" w:rsidRDefault="00C82BE4" w:rsidP="00C82BE4"/>
    <w:p w:rsidR="00C82BE4" w:rsidRDefault="00C82BE4" w:rsidP="00C82BE4">
      <w:pPr>
        <w:pStyle w:val="AppendixHeading1"/>
      </w:pPr>
      <w:r>
        <w:lastRenderedPageBreak/>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userdefined</w:t>
      </w:r>
      <w:r w:rsidRPr="00B64A3F">
        <w:rPr>
          <w:rFonts w:ascii="Courier New" w:hAnsi="Courier New" w:cs="Monaco"/>
          <w:color w:val="3F5FBF"/>
          <w:sz w:val="16"/>
          <w:szCs w:val="22"/>
        </w:rPr>
        <w:t xml:space="preserve">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User Defined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pPr>
      <w:bookmarkStart w:id="217" w:name="_Ref157581778"/>
      <w:r>
        <w:lastRenderedPageBreak/>
        <w:t>SOA Model Schema</w:t>
      </w:r>
      <w:bookmarkEnd w:id="217"/>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pPr>
      <w:bookmarkStart w:id="218" w:name="_Ref157582245"/>
      <w:r>
        <w:lastRenderedPageBreak/>
        <w:t>Service Implementation Model Schema</w:t>
      </w:r>
      <w:bookmarkEnd w:id="218"/>
    </w:p>
    <w:p w:rsidR="00C82BE4" w:rsidRDefault="00C82BE4" w:rsidP="00C82BE4">
      <w:r>
        <w:t xml:space="preserve">For convenience, an S-RAMP Service Implementation Model Schema xsd file is also provided at: </w:t>
      </w:r>
    </w:p>
    <w:p w:rsidR="00C82BE4" w:rsidRDefault="00EB37D8" w:rsidP="00C82BE4">
      <w:pPr>
        <w:autoSpaceDE w:val="0"/>
        <w:spacing w:before="0" w:after="0"/>
        <w:ind w:left="720"/>
      </w:pPr>
      <w:hyperlink r:id="rId37"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lastRenderedPageBreak/>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pPr>
      <w:bookmarkStart w:id="219" w:name="_Ref157582290"/>
      <w:r>
        <w:lastRenderedPageBreak/>
        <w:t>Derived Model Schemas</w:t>
      </w:r>
      <w:bookmarkEnd w:id="219"/>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Pr>
      </w:pPr>
      <w:bookmarkStart w:id="220" w:name="_Toc258604190"/>
      <w:r>
        <w:t>Policy Model Schema</w:t>
      </w:r>
    </w:p>
    <w:bookmarkEnd w:id="220"/>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lastRenderedPageBreak/>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lastRenderedPageBreak/>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Pr>
      </w:pPr>
      <w:bookmarkStart w:id="221" w:name="_Ref157582360"/>
      <w:r>
        <w:t>WSDL Model Schema</w:t>
      </w:r>
      <w:bookmarkEnd w:id="221"/>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lastRenderedPageBreak/>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pPr>
      <w:bookmarkStart w:id="222" w:name="_Ref157581274"/>
      <w:r>
        <w:lastRenderedPageBreak/>
        <w:t>Pre</w:t>
      </w:r>
      <w:r w:rsidR="00C95E04">
        <w:t>-</w:t>
      </w:r>
      <w:r>
        <w:t>defined Relationships</w:t>
      </w:r>
      <w:bookmarkEnd w:id="222"/>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223" w:name="_Toc258604214"/>
      <w:r>
        <w:t xml:space="preserve">Table </w:t>
      </w:r>
      <w:fldSimple w:instr=" SEQ &quot;Table&quot; \*Arabic ">
        <w:r>
          <w:rPr>
            <w:noProof/>
          </w:rPr>
          <w:t>9</w:t>
        </w:r>
      </w:fldSimple>
      <w:r>
        <w:t>:  Pre-defined Relationships</w:t>
      </w:r>
      <w:bookmarkEnd w:id="223"/>
    </w:p>
    <w:tbl>
      <w:tblPr>
        <w:tblW w:w="9540" w:type="dxa"/>
        <w:tblInd w:w="-75" w:type="dxa"/>
        <w:tblLayout w:type="fixed"/>
        <w:tblCellMar>
          <w:top w:w="15" w:type="dxa"/>
          <w:left w:w="15" w:type="dxa"/>
          <w:bottom w:w="15" w:type="dxa"/>
          <w:right w:w="15" w:type="dxa"/>
        </w:tblCellMar>
        <w:tblLook w:val="0000" w:firstRow="0" w:lastRow="0" w:firstColumn="0" w:lastColumn="0" w:noHBand="0" w:noVBand="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lastRenderedPageBreak/>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38"/>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554" w:rsidRDefault="00316554" w:rsidP="00C82BE4">
      <w:r>
        <w:separator/>
      </w:r>
    </w:p>
    <w:p w:rsidR="00316554" w:rsidRDefault="00316554" w:rsidP="00C82BE4"/>
    <w:p w:rsidR="00316554" w:rsidRDefault="00316554" w:rsidP="00C82BE4"/>
    <w:p w:rsidR="00316554" w:rsidRDefault="00316554" w:rsidP="00C82BE4"/>
    <w:p w:rsidR="00316554" w:rsidRDefault="00316554" w:rsidP="00C82BE4"/>
    <w:p w:rsidR="00316554" w:rsidRDefault="00316554" w:rsidP="00C82BE4"/>
    <w:p w:rsidR="00316554" w:rsidRDefault="00316554" w:rsidP="00C82BE4"/>
  </w:endnote>
  <w:endnote w:type="continuationSeparator" w:id="0">
    <w:p w:rsidR="00316554" w:rsidRDefault="00316554" w:rsidP="00C82BE4">
      <w:r>
        <w:continuationSeparator/>
      </w:r>
    </w:p>
    <w:p w:rsidR="00316554" w:rsidRDefault="00316554" w:rsidP="00C82BE4"/>
    <w:p w:rsidR="00316554" w:rsidRDefault="00316554" w:rsidP="00C82BE4"/>
    <w:p w:rsidR="00316554" w:rsidRDefault="00316554" w:rsidP="00C82BE4"/>
    <w:p w:rsidR="00316554" w:rsidRDefault="00316554" w:rsidP="00C82BE4"/>
    <w:p w:rsidR="00316554" w:rsidRDefault="00316554" w:rsidP="00C82BE4"/>
    <w:p w:rsidR="00316554" w:rsidRDefault="00316554" w:rsidP="00C82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5FF" w:usb2="0A242021" w:usb3="00000000" w:csb0="000001BF" w:csb1="00000000"/>
  </w:font>
  <w:font w:name="Lohit Hindi">
    <w:altName w:val="MS Mincho"/>
    <w:charset w:val="80"/>
    <w:family w:val="auto"/>
    <w:pitch w:val="variable"/>
  </w:font>
  <w:font w:name="Garamond">
    <w:panose1 w:val="020204040303010108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onaco">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7D8" w:rsidRDefault="00EB37D8" w:rsidP="00C82BE4">
    <w:pPr>
      <w:pStyle w:val="Footer"/>
      <w:tabs>
        <w:tab w:val="clear" w:pos="8640"/>
        <w:tab w:val="right" w:pos="9360"/>
      </w:tabs>
      <w:spacing w:after="0"/>
      <w:rPr>
        <w:sz w:val="16"/>
        <w:szCs w:val="16"/>
      </w:rPr>
    </w:pPr>
    <w:r w:rsidRPr="00B7587D">
      <w:rPr>
        <w:rStyle w:val="apple-style-span"/>
        <w:rFonts w:cs="Arial"/>
        <w:color w:val="000000"/>
        <w:sz w:val="16"/>
        <w:szCs w:val="16"/>
      </w:rPr>
      <w:t>s-ramp-foundation</w:t>
    </w:r>
    <w:r>
      <w:rPr>
        <w:rStyle w:val="apple-style-span"/>
        <w:rFonts w:cs="Arial"/>
        <w:color w:val="000000"/>
        <w:sz w:val="16"/>
        <w:szCs w:val="16"/>
      </w:rPr>
      <w:t>-v1.0-wd01</w:t>
    </w:r>
    <w:r>
      <w:rPr>
        <w:sz w:val="16"/>
        <w:szCs w:val="16"/>
      </w:rPr>
      <w:tab/>
      <w:t>Working Draft</w:t>
    </w:r>
    <w:r>
      <w:rPr>
        <w:sz w:val="16"/>
        <w:szCs w:val="16"/>
      </w:rPr>
      <w:tab/>
      <w:t>26 January 2011</w:t>
    </w:r>
  </w:p>
  <w:p w:rsidR="00EB37D8" w:rsidRPr="00F50E2C" w:rsidRDefault="00EB37D8"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2A3270">
      <w:rPr>
        <w:rStyle w:val="PageNumber"/>
        <w:noProof/>
        <w:sz w:val="16"/>
        <w:szCs w:val="16"/>
      </w:rPr>
      <w:t>8</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2A3270">
      <w:rPr>
        <w:rStyle w:val="PageNumber"/>
        <w:noProof/>
        <w:sz w:val="16"/>
        <w:szCs w:val="16"/>
      </w:rPr>
      <w:t>79</w:t>
    </w:r>
    <w:r w:rsidRPr="0051640A">
      <w:rPr>
        <w:rStyle w:val="PageNumber"/>
        <w:sz w:val="16"/>
        <w:szCs w:val="16"/>
      </w:rPr>
      <w:fldChar w:fldCharType="end"/>
    </w:r>
  </w:p>
  <w:p w:rsidR="00EB37D8" w:rsidRPr="00735E3A" w:rsidRDefault="00EB37D8" w:rsidP="00C82B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554" w:rsidRDefault="00316554" w:rsidP="00C82BE4">
      <w:r>
        <w:separator/>
      </w:r>
    </w:p>
    <w:p w:rsidR="00316554" w:rsidRDefault="00316554" w:rsidP="00C82BE4"/>
    <w:p w:rsidR="00316554" w:rsidRDefault="00316554" w:rsidP="00C82BE4"/>
    <w:p w:rsidR="00316554" w:rsidRDefault="00316554" w:rsidP="00C82BE4"/>
    <w:p w:rsidR="00316554" w:rsidRDefault="00316554" w:rsidP="00C82BE4"/>
    <w:p w:rsidR="00316554" w:rsidRDefault="00316554" w:rsidP="00C82BE4"/>
    <w:p w:rsidR="00316554" w:rsidRDefault="00316554" w:rsidP="00C82BE4"/>
  </w:footnote>
  <w:footnote w:type="continuationSeparator" w:id="0">
    <w:p w:rsidR="00316554" w:rsidRDefault="00316554" w:rsidP="00C82BE4">
      <w:r>
        <w:continuationSeparator/>
      </w:r>
    </w:p>
    <w:p w:rsidR="00316554" w:rsidRDefault="00316554" w:rsidP="00C82BE4"/>
    <w:p w:rsidR="00316554" w:rsidRDefault="00316554" w:rsidP="00C82BE4"/>
    <w:p w:rsidR="00316554" w:rsidRDefault="00316554" w:rsidP="00C82BE4"/>
    <w:p w:rsidR="00316554" w:rsidRDefault="00316554" w:rsidP="00C82BE4"/>
    <w:p w:rsidR="00316554" w:rsidRDefault="00316554" w:rsidP="00C82BE4"/>
    <w:p w:rsidR="00316554" w:rsidRDefault="00316554" w:rsidP="00C82B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E6D895E0"/>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2029"/>
    <w:rsid w:val="000531EF"/>
    <w:rsid w:val="00070E63"/>
    <w:rsid w:val="000824E9"/>
    <w:rsid w:val="000F38C5"/>
    <w:rsid w:val="00100BB8"/>
    <w:rsid w:val="00105865"/>
    <w:rsid w:val="0011418F"/>
    <w:rsid w:val="0013479E"/>
    <w:rsid w:val="00182CF6"/>
    <w:rsid w:val="001D3078"/>
    <w:rsid w:val="001D61D2"/>
    <w:rsid w:val="001E5F42"/>
    <w:rsid w:val="001F36C4"/>
    <w:rsid w:val="0028377A"/>
    <w:rsid w:val="002A3270"/>
    <w:rsid w:val="002F3E5B"/>
    <w:rsid w:val="00316554"/>
    <w:rsid w:val="00320F3D"/>
    <w:rsid w:val="003402DC"/>
    <w:rsid w:val="003543B5"/>
    <w:rsid w:val="003675D2"/>
    <w:rsid w:val="003D2D97"/>
    <w:rsid w:val="00422304"/>
    <w:rsid w:val="00424242"/>
    <w:rsid w:val="00442029"/>
    <w:rsid w:val="004500AE"/>
    <w:rsid w:val="004B5B7F"/>
    <w:rsid w:val="004E0547"/>
    <w:rsid w:val="00520438"/>
    <w:rsid w:val="00526115"/>
    <w:rsid w:val="00595898"/>
    <w:rsid w:val="005A48B7"/>
    <w:rsid w:val="00610954"/>
    <w:rsid w:val="00666053"/>
    <w:rsid w:val="00673611"/>
    <w:rsid w:val="006C2F53"/>
    <w:rsid w:val="007A7871"/>
    <w:rsid w:val="007D6BA1"/>
    <w:rsid w:val="00801D28"/>
    <w:rsid w:val="008129EB"/>
    <w:rsid w:val="00834401"/>
    <w:rsid w:val="008E1BF6"/>
    <w:rsid w:val="008E409D"/>
    <w:rsid w:val="00914DEF"/>
    <w:rsid w:val="009614E8"/>
    <w:rsid w:val="00974D8E"/>
    <w:rsid w:val="009B4318"/>
    <w:rsid w:val="00AE4B88"/>
    <w:rsid w:val="00B05987"/>
    <w:rsid w:val="00B56EFB"/>
    <w:rsid w:val="00B62353"/>
    <w:rsid w:val="00B64A3F"/>
    <w:rsid w:val="00B67B89"/>
    <w:rsid w:val="00B80861"/>
    <w:rsid w:val="00B951B1"/>
    <w:rsid w:val="00C015BD"/>
    <w:rsid w:val="00C472F2"/>
    <w:rsid w:val="00C6767B"/>
    <w:rsid w:val="00C7029E"/>
    <w:rsid w:val="00C827DD"/>
    <w:rsid w:val="00C82BE4"/>
    <w:rsid w:val="00C95E04"/>
    <w:rsid w:val="00CB34C7"/>
    <w:rsid w:val="00CE0E66"/>
    <w:rsid w:val="00D061F0"/>
    <w:rsid w:val="00D410F9"/>
    <w:rsid w:val="00D715C8"/>
    <w:rsid w:val="00D91DEF"/>
    <w:rsid w:val="00DE530C"/>
    <w:rsid w:val="00E565C8"/>
    <w:rsid w:val="00E67A2B"/>
    <w:rsid w:val="00EA6E9B"/>
    <w:rsid w:val="00EB37D8"/>
    <w:rsid w:val="00ED145C"/>
    <w:rsid w:val="00EF5D94"/>
    <w:rsid w:val="00F04ADE"/>
    <w:rsid w:val="00F16BFC"/>
    <w:rsid w:val="00F54376"/>
    <w:rsid w:val="00FA3C24"/>
    <w:rsid w:val="00FC0411"/>
    <w:rsid w:val="00FE2E6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3.org/TR/2004/REC-rdf-primer-20040210/" TargetMode="External"/><Relationship Id="rId18" Type="http://schemas.openxmlformats.org/officeDocument/2006/relationships/hyperlink" Target="http://www.w3.org/TR/2007/REC-ws-policy-20070904" TargetMode="External"/><Relationship Id="rId26" Type="http://schemas.openxmlformats.org/officeDocument/2006/relationships/image" Target="media/image1.png"/><Relationship Id="rId39" Type="http://schemas.openxmlformats.org/officeDocument/2006/relationships/fontTable" Target="fontTable.xml"/><Relationship Id="rId21" Type="http://schemas.openxmlformats.org/officeDocument/2006/relationships/hyperlink" Target="http://www.w3.org/2005/xpath-functions" TargetMode="External"/><Relationship Id="rId34"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w3.org/TR/2010/REC-xpath20-20101214/" TargetMode="External"/><Relationship Id="rId17" Type="http://schemas.openxmlformats.org/officeDocument/2006/relationships/hyperlink" Target="http://www.opengroup.org/projects/soa-ontology/" TargetMode="External"/><Relationship Id="rId25" Type="http://schemas.openxmlformats.org/officeDocument/2006/relationships/hyperlink" Target="http://www.w3.org/2001/XMLSchema" TargetMode="External"/><Relationship Id="rId33" Type="http://schemas.openxmlformats.org/officeDocument/2006/relationships/image" Target="media/image7.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loc.gov/standards/iso639-2/normtext.html" TargetMode="External"/><Relationship Id="rId20" Type="http://schemas.openxmlformats.org/officeDocument/2006/relationships/hyperlink" Target="http://www.ietf.org/rfc/rfc4122.txt" TargetMode="Externa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org/TR/2004/REC-xmlschema-1-20041028/" TargetMode="External"/><Relationship Id="rId24" Type="http://schemas.openxmlformats.org/officeDocument/2006/relationships/hyperlink" Target="http://www.w3.org/TR/2007/REC-ws-policy-20070904" TargetMode="External"/><Relationship Id="rId32" Type="http://schemas.openxmlformats.org/officeDocument/2006/relationships/image" Target="media/image6.png"/><Relationship Id="rId37" Type="http://schemas.openxmlformats.org/officeDocument/2006/relationships/hyperlink" Target="http://s-ramp.org/2010/specification/schemas/serviceimplementationmodel.xsd"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3.org/TR/2001/NOTE-wsdl-20010315" TargetMode="External"/><Relationship Id="rId23" Type="http://schemas.openxmlformats.org/officeDocument/2006/relationships/hyperlink" Target="http://schemas.xmlsoap.org/wsdl/" TargetMode="External"/><Relationship Id="rId28" Type="http://schemas.openxmlformats.org/officeDocument/2006/relationships/image" Target="media/image2.png"/><Relationship Id="rId36" Type="http://schemas.openxmlformats.org/officeDocument/2006/relationships/hyperlink" Target="http://www.w3.org/2005/xpath-functions/collation/codepoint" TargetMode="External"/><Relationship Id="rId10" Type="http://schemas.openxmlformats.org/officeDocument/2006/relationships/hyperlink" Target="http://www.w3.org/TR/2006/REC-xml-names-20060816/" TargetMode="External"/><Relationship Id="rId19" Type="http://schemas.openxmlformats.org/officeDocument/2006/relationships/hyperlink" Target="http://www.w3.org/TR/2007/REC-ws-policy-attach-20070904"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w3.org/TR/2008/REC-xml-20081126/" TargetMode="External"/><Relationship Id="rId14" Type="http://schemas.openxmlformats.org/officeDocument/2006/relationships/hyperlink" Target="http://www.w3.org/TR/2004/REC-owl-guide-20040210/" TargetMode="External"/><Relationship Id="rId22" Type="http://schemas.openxmlformats.org/officeDocument/2006/relationships/hyperlink" Target="http://s-ramp.org/xmlns/2010/s-ramp" TargetMode="External"/><Relationship Id="rId27" Type="http://schemas.openxmlformats.org/officeDocument/2006/relationships/hyperlink" Target="http://www.opengroup.org/projects/soa-ontology/" TargetMode="External"/><Relationship Id="rId30" Type="http://schemas.openxmlformats.org/officeDocument/2006/relationships/image" Target="media/image4.png"/><Relationship Id="rId35" Type="http://schemas.openxmlformats.org/officeDocument/2006/relationships/image" Target="media/image9.png"/><Relationship Id="rId8" Type="http://schemas.openxmlformats.org/officeDocument/2006/relationships/hyperlink" Target="http://www.ietf.org/rfc/rfc2119.txt" TargetMode="External"/><Relationship Id="rId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StandardsTrackTemplate.dotx</Template>
  <TotalTime>215</TotalTime>
  <Pages>79</Pages>
  <Words>21263</Words>
  <Characters>121201</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142180</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Eric Wittmann</cp:lastModifiedBy>
  <cp:revision>18</cp:revision>
  <cp:lastPrinted>2010-10-14T04:13:00Z</cp:lastPrinted>
  <dcterms:created xsi:type="dcterms:W3CDTF">2012-11-28T20:13:00Z</dcterms:created>
  <dcterms:modified xsi:type="dcterms:W3CDTF">2012-12-04T14:34:00Z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